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29DE85" w14:textId="3DC1992D" w:rsidR="00F976B7" w:rsidRPr="00656163" w:rsidRDefault="00F976B7" w:rsidP="00F976B7">
      <w:pPr>
        <w:spacing w:after="0"/>
        <w:jc w:val="center"/>
        <w:rPr>
          <w:rFonts w:ascii="Times New Roman" w:hAnsi="Times New Roman" w:cs="Times New Roman"/>
          <w:iCs/>
          <w:szCs w:val="24"/>
          <w:highlight w:val="yellow"/>
        </w:rPr>
      </w:pPr>
      <w:r w:rsidRPr="00656163">
        <w:rPr>
          <w:rFonts w:ascii="Times New Roman" w:hAnsi="Times New Roman" w:cs="Times New Roman"/>
          <w:b/>
          <w:bCs/>
          <w:iCs/>
          <w:szCs w:val="24"/>
        </w:rPr>
        <w:t>COVID-19 PANDEMIC POLICY</w:t>
      </w:r>
    </w:p>
    <w:p w14:paraId="29B5C31A" w14:textId="77777777" w:rsidR="00F976B7" w:rsidRPr="00656163" w:rsidRDefault="00F976B7" w:rsidP="002F688D">
      <w:pPr>
        <w:spacing w:after="0"/>
        <w:rPr>
          <w:rFonts w:ascii="Times New Roman" w:hAnsi="Times New Roman" w:cs="Times New Roman"/>
          <w:szCs w:val="24"/>
          <w:highlight w:val="yellow"/>
        </w:rPr>
      </w:pPr>
    </w:p>
    <w:p w14:paraId="1FD98D3A" w14:textId="5DAC6046" w:rsidR="00027450" w:rsidRPr="00656163" w:rsidRDefault="002F688D" w:rsidP="002F688D">
      <w:pPr>
        <w:spacing w:after="0"/>
        <w:rPr>
          <w:rFonts w:ascii="Times New Roman" w:hAnsi="Times New Roman" w:cs="Times New Roman"/>
          <w:szCs w:val="24"/>
        </w:rPr>
      </w:pPr>
      <w:r w:rsidRPr="00656163">
        <w:rPr>
          <w:rFonts w:ascii="Times New Roman" w:hAnsi="Times New Roman" w:cs="Times New Roman"/>
          <w:szCs w:val="24"/>
          <w:highlight w:val="yellow"/>
        </w:rPr>
        <w:t>[insert Company name]</w:t>
      </w:r>
      <w:r w:rsidRPr="00656163">
        <w:rPr>
          <w:rFonts w:ascii="Times New Roman" w:hAnsi="Times New Roman" w:cs="Times New Roman"/>
          <w:szCs w:val="24"/>
        </w:rPr>
        <w:t xml:space="preserve"> is committed to the safety of our employee</w:t>
      </w:r>
      <w:r w:rsidR="00E81838">
        <w:rPr>
          <w:rFonts w:ascii="Times New Roman" w:hAnsi="Times New Roman" w:cs="Times New Roman"/>
          <w:szCs w:val="24"/>
        </w:rPr>
        <w:t>s</w:t>
      </w:r>
      <w:r w:rsidRPr="00656163">
        <w:rPr>
          <w:rFonts w:ascii="Times New Roman" w:hAnsi="Times New Roman" w:cs="Times New Roman"/>
          <w:szCs w:val="24"/>
        </w:rPr>
        <w:t>, customers</w:t>
      </w:r>
      <w:r w:rsidR="00E81838">
        <w:rPr>
          <w:rFonts w:ascii="Times New Roman" w:hAnsi="Times New Roman" w:cs="Times New Roman"/>
          <w:szCs w:val="24"/>
        </w:rPr>
        <w:t>,</w:t>
      </w:r>
      <w:r w:rsidRPr="00656163">
        <w:rPr>
          <w:rFonts w:ascii="Times New Roman" w:hAnsi="Times New Roman" w:cs="Times New Roman"/>
          <w:szCs w:val="24"/>
        </w:rPr>
        <w:t xml:space="preserve"> and </w:t>
      </w:r>
      <w:r w:rsidR="00E81838">
        <w:rPr>
          <w:rFonts w:ascii="Times New Roman" w:hAnsi="Times New Roman" w:cs="Times New Roman"/>
          <w:szCs w:val="24"/>
        </w:rPr>
        <w:t xml:space="preserve">the </w:t>
      </w:r>
      <w:proofErr w:type="gramStart"/>
      <w:r w:rsidRPr="00656163">
        <w:rPr>
          <w:rFonts w:ascii="Times New Roman" w:hAnsi="Times New Roman" w:cs="Times New Roman"/>
          <w:szCs w:val="24"/>
        </w:rPr>
        <w:t>general public</w:t>
      </w:r>
      <w:proofErr w:type="gramEnd"/>
      <w:r w:rsidRPr="00656163">
        <w:rPr>
          <w:rFonts w:ascii="Times New Roman" w:hAnsi="Times New Roman" w:cs="Times New Roman"/>
          <w:szCs w:val="24"/>
        </w:rPr>
        <w:t xml:space="preserve"> and seek</w:t>
      </w:r>
      <w:r w:rsidR="00E81838">
        <w:rPr>
          <w:rFonts w:ascii="Times New Roman" w:hAnsi="Times New Roman" w:cs="Times New Roman"/>
          <w:szCs w:val="24"/>
        </w:rPr>
        <w:t>s</w:t>
      </w:r>
      <w:r w:rsidRPr="00656163">
        <w:rPr>
          <w:rFonts w:ascii="Times New Roman" w:hAnsi="Times New Roman" w:cs="Times New Roman"/>
          <w:szCs w:val="24"/>
        </w:rPr>
        <w:t xml:space="preserve"> to minimize the negative impact related to the coronavirus</w:t>
      </w:r>
      <w:r w:rsidR="00F976B7" w:rsidRPr="00656163">
        <w:rPr>
          <w:rFonts w:ascii="Times New Roman" w:hAnsi="Times New Roman" w:cs="Times New Roman"/>
          <w:szCs w:val="24"/>
        </w:rPr>
        <w:t xml:space="preserve">. For this </w:t>
      </w:r>
      <w:r w:rsidR="00E81838">
        <w:rPr>
          <w:rFonts w:ascii="Times New Roman" w:hAnsi="Times New Roman" w:cs="Times New Roman"/>
          <w:szCs w:val="24"/>
        </w:rPr>
        <w:t>reason</w:t>
      </w:r>
      <w:r w:rsidR="00F976B7" w:rsidRPr="00656163">
        <w:rPr>
          <w:rFonts w:ascii="Times New Roman" w:hAnsi="Times New Roman" w:cs="Times New Roman"/>
          <w:szCs w:val="24"/>
        </w:rPr>
        <w:t>, this policy addresses the follow</w:t>
      </w:r>
      <w:r w:rsidR="00027450" w:rsidRPr="00656163">
        <w:rPr>
          <w:rFonts w:ascii="Times New Roman" w:hAnsi="Times New Roman" w:cs="Times New Roman"/>
          <w:szCs w:val="24"/>
        </w:rPr>
        <w:t>ing topics:</w:t>
      </w:r>
    </w:p>
    <w:p w14:paraId="509C322C" w14:textId="77777777" w:rsidR="00027450" w:rsidRPr="00656163" w:rsidRDefault="00027450" w:rsidP="002F688D">
      <w:pPr>
        <w:spacing w:after="0"/>
        <w:rPr>
          <w:rFonts w:ascii="Times New Roman" w:hAnsi="Times New Roman" w:cs="Times New Roman"/>
          <w:szCs w:val="24"/>
        </w:rPr>
      </w:pPr>
    </w:p>
    <w:p w14:paraId="5B250DA4" w14:textId="7554BF85" w:rsidR="002757E0" w:rsidRPr="009F1926" w:rsidRDefault="002757E0" w:rsidP="00027450">
      <w:pPr>
        <w:pStyle w:val="ListParagraph"/>
        <w:numPr>
          <w:ilvl w:val="0"/>
          <w:numId w:val="2"/>
        </w:numPr>
        <w:spacing w:after="0"/>
        <w:rPr>
          <w:rFonts w:ascii="Times New Roman" w:hAnsi="Times New Roman" w:cs="Times New Roman"/>
          <w:iCs/>
          <w:szCs w:val="24"/>
        </w:rPr>
      </w:pPr>
      <w:r w:rsidRPr="00656163">
        <w:rPr>
          <w:rFonts w:ascii="Times New Roman" w:hAnsi="Times New Roman" w:cs="Times New Roman"/>
          <w:b/>
          <w:bCs/>
          <w:iCs/>
          <w:szCs w:val="24"/>
        </w:rPr>
        <w:t xml:space="preserve">COVID-19 Symptoms </w:t>
      </w:r>
      <w:r w:rsidR="002166F1">
        <w:rPr>
          <w:rFonts w:ascii="Times New Roman" w:hAnsi="Times New Roman" w:cs="Times New Roman"/>
          <w:b/>
          <w:bCs/>
          <w:iCs/>
          <w:szCs w:val="24"/>
        </w:rPr>
        <w:t>and Hygiene Rules</w:t>
      </w:r>
    </w:p>
    <w:p w14:paraId="41DEEFAA" w14:textId="6DC1AD07" w:rsidR="009F1926" w:rsidRPr="00B71E2E" w:rsidRDefault="00B6402B" w:rsidP="00027450">
      <w:pPr>
        <w:pStyle w:val="ListParagraph"/>
        <w:numPr>
          <w:ilvl w:val="0"/>
          <w:numId w:val="2"/>
        </w:numPr>
        <w:spacing w:after="0"/>
        <w:rPr>
          <w:rFonts w:ascii="Times New Roman" w:hAnsi="Times New Roman" w:cs="Times New Roman"/>
          <w:iCs/>
          <w:szCs w:val="24"/>
        </w:rPr>
      </w:pPr>
      <w:r>
        <w:rPr>
          <w:rFonts w:ascii="Times New Roman" w:hAnsi="Times New Roman" w:cs="Times New Roman"/>
          <w:b/>
          <w:bCs/>
          <w:iCs/>
          <w:szCs w:val="24"/>
        </w:rPr>
        <w:t xml:space="preserve">Test Positive and </w:t>
      </w:r>
      <w:r w:rsidR="009F1926">
        <w:rPr>
          <w:rFonts w:ascii="Times New Roman" w:hAnsi="Times New Roman" w:cs="Times New Roman"/>
          <w:b/>
          <w:bCs/>
          <w:iCs/>
          <w:szCs w:val="24"/>
        </w:rPr>
        <w:t>Potential Exposure</w:t>
      </w:r>
      <w:r w:rsidR="002166F1">
        <w:rPr>
          <w:rFonts w:ascii="Times New Roman" w:hAnsi="Times New Roman" w:cs="Times New Roman"/>
          <w:b/>
          <w:bCs/>
          <w:iCs/>
          <w:szCs w:val="24"/>
        </w:rPr>
        <w:t xml:space="preserve"> Notice</w:t>
      </w:r>
    </w:p>
    <w:p w14:paraId="6499FA28" w14:textId="4B71FFE8" w:rsidR="002F688D" w:rsidRPr="00656163" w:rsidRDefault="00027450" w:rsidP="00027450">
      <w:pPr>
        <w:pStyle w:val="ListParagraph"/>
        <w:numPr>
          <w:ilvl w:val="0"/>
          <w:numId w:val="2"/>
        </w:numPr>
        <w:spacing w:after="0"/>
        <w:rPr>
          <w:rFonts w:ascii="Times New Roman" w:hAnsi="Times New Roman" w:cs="Times New Roman"/>
          <w:iCs/>
          <w:szCs w:val="24"/>
        </w:rPr>
      </w:pPr>
      <w:r w:rsidRPr="00656163">
        <w:rPr>
          <w:rFonts w:ascii="Times New Roman" w:hAnsi="Times New Roman" w:cs="Times New Roman"/>
          <w:b/>
          <w:bCs/>
          <w:iCs/>
          <w:szCs w:val="24"/>
        </w:rPr>
        <w:t xml:space="preserve">Families First Coronavirus Response Act (FFCRA) </w:t>
      </w:r>
    </w:p>
    <w:p w14:paraId="6F73355B" w14:textId="65A13C73" w:rsidR="00FD3708" w:rsidRPr="00656163" w:rsidRDefault="00F13681" w:rsidP="00027450">
      <w:pPr>
        <w:pStyle w:val="ListParagraph"/>
        <w:numPr>
          <w:ilvl w:val="0"/>
          <w:numId w:val="2"/>
        </w:numPr>
        <w:spacing w:after="0"/>
        <w:rPr>
          <w:rFonts w:ascii="Times New Roman" w:hAnsi="Times New Roman" w:cs="Times New Roman"/>
          <w:iCs/>
          <w:szCs w:val="24"/>
        </w:rPr>
      </w:pPr>
      <w:r w:rsidRPr="00656163">
        <w:rPr>
          <w:rFonts w:ascii="Times New Roman" w:hAnsi="Times New Roman" w:cs="Times New Roman"/>
          <w:b/>
          <w:bCs/>
          <w:iCs/>
          <w:szCs w:val="24"/>
        </w:rPr>
        <w:t>Telecommuting</w:t>
      </w:r>
    </w:p>
    <w:p w14:paraId="7598FC70" w14:textId="701F46D6" w:rsidR="00065DC0" w:rsidRPr="00656163" w:rsidRDefault="00065DC0" w:rsidP="00027450">
      <w:pPr>
        <w:pStyle w:val="ListParagraph"/>
        <w:numPr>
          <w:ilvl w:val="0"/>
          <w:numId w:val="2"/>
        </w:numPr>
        <w:spacing w:after="0"/>
        <w:rPr>
          <w:rFonts w:ascii="Times New Roman" w:hAnsi="Times New Roman" w:cs="Times New Roman"/>
          <w:iCs/>
          <w:szCs w:val="24"/>
        </w:rPr>
      </w:pPr>
      <w:r w:rsidRPr="00656163">
        <w:rPr>
          <w:rFonts w:ascii="Times New Roman" w:hAnsi="Times New Roman" w:cs="Times New Roman"/>
          <w:b/>
          <w:bCs/>
          <w:iCs/>
          <w:szCs w:val="24"/>
        </w:rPr>
        <w:t>Traveling</w:t>
      </w:r>
    </w:p>
    <w:p w14:paraId="7AED80C4" w14:textId="21F904C7" w:rsidR="00065DC0" w:rsidRPr="00B6402B" w:rsidRDefault="00065DC0" w:rsidP="00027450">
      <w:pPr>
        <w:pStyle w:val="ListParagraph"/>
        <w:numPr>
          <w:ilvl w:val="0"/>
          <w:numId w:val="2"/>
        </w:numPr>
        <w:spacing w:after="0"/>
        <w:rPr>
          <w:rFonts w:ascii="Times New Roman" w:hAnsi="Times New Roman" w:cs="Times New Roman"/>
          <w:iCs/>
          <w:szCs w:val="24"/>
        </w:rPr>
      </w:pPr>
      <w:r w:rsidRPr="00656163">
        <w:rPr>
          <w:rFonts w:ascii="Times New Roman" w:hAnsi="Times New Roman" w:cs="Times New Roman"/>
          <w:b/>
          <w:bCs/>
          <w:iCs/>
          <w:szCs w:val="24"/>
        </w:rPr>
        <w:t>Return to Work</w:t>
      </w:r>
      <w:r w:rsidR="00461D4D" w:rsidRPr="00656163">
        <w:rPr>
          <w:rFonts w:ascii="Times New Roman" w:hAnsi="Times New Roman" w:cs="Times New Roman"/>
          <w:b/>
          <w:bCs/>
          <w:iCs/>
          <w:szCs w:val="24"/>
        </w:rPr>
        <w:t xml:space="preserve"> in Office</w:t>
      </w:r>
    </w:p>
    <w:p w14:paraId="693915A4" w14:textId="1B802F69" w:rsidR="00B6402B" w:rsidRPr="00D03A14" w:rsidRDefault="00B6402B" w:rsidP="00027450">
      <w:pPr>
        <w:pStyle w:val="ListParagraph"/>
        <w:numPr>
          <w:ilvl w:val="0"/>
          <w:numId w:val="2"/>
        </w:numPr>
        <w:spacing w:after="0"/>
        <w:rPr>
          <w:rFonts w:ascii="Times New Roman" w:hAnsi="Times New Roman" w:cs="Times New Roman"/>
          <w:iCs/>
          <w:szCs w:val="24"/>
        </w:rPr>
      </w:pPr>
      <w:r>
        <w:rPr>
          <w:rFonts w:ascii="Times New Roman" w:hAnsi="Times New Roman" w:cs="Times New Roman"/>
          <w:b/>
          <w:bCs/>
          <w:iCs/>
          <w:szCs w:val="24"/>
        </w:rPr>
        <w:t>COVID Vaccination Policy</w:t>
      </w:r>
    </w:p>
    <w:p w14:paraId="358CAD51" w14:textId="3A17DACE" w:rsidR="00D03A14" w:rsidRDefault="00D03A14" w:rsidP="00027450">
      <w:pPr>
        <w:pStyle w:val="ListParagraph"/>
        <w:numPr>
          <w:ilvl w:val="0"/>
          <w:numId w:val="2"/>
        </w:numPr>
        <w:spacing w:after="0"/>
        <w:rPr>
          <w:rFonts w:ascii="Times New Roman" w:hAnsi="Times New Roman" w:cs="Times New Roman"/>
          <w:b/>
          <w:bCs/>
          <w:iCs/>
          <w:szCs w:val="24"/>
        </w:rPr>
      </w:pPr>
      <w:r w:rsidRPr="00D03A14">
        <w:rPr>
          <w:rFonts w:ascii="Times New Roman" w:hAnsi="Times New Roman" w:cs="Times New Roman"/>
          <w:b/>
          <w:bCs/>
          <w:iCs/>
          <w:szCs w:val="24"/>
        </w:rPr>
        <w:t>Work Site Visitor Health Screening</w:t>
      </w:r>
    </w:p>
    <w:p w14:paraId="4031F504" w14:textId="4BF21AC0" w:rsidR="00B6402B" w:rsidRPr="00D03A14" w:rsidRDefault="00B6402B" w:rsidP="00027450">
      <w:pPr>
        <w:pStyle w:val="ListParagraph"/>
        <w:numPr>
          <w:ilvl w:val="0"/>
          <w:numId w:val="2"/>
        </w:numPr>
        <w:spacing w:after="0"/>
        <w:rPr>
          <w:rFonts w:ascii="Times New Roman" w:hAnsi="Times New Roman" w:cs="Times New Roman"/>
          <w:b/>
          <w:bCs/>
          <w:iCs/>
          <w:szCs w:val="24"/>
        </w:rPr>
      </w:pPr>
      <w:r>
        <w:rPr>
          <w:rFonts w:ascii="Times New Roman" w:hAnsi="Times New Roman" w:cs="Times New Roman"/>
          <w:b/>
          <w:bCs/>
          <w:iCs/>
          <w:szCs w:val="24"/>
        </w:rPr>
        <w:t>Forms/Letters</w:t>
      </w:r>
    </w:p>
    <w:p w14:paraId="6C33F68C" w14:textId="77777777" w:rsidR="00F976B7" w:rsidRPr="00656163" w:rsidRDefault="00F976B7" w:rsidP="002F688D">
      <w:pPr>
        <w:spacing w:after="0"/>
        <w:rPr>
          <w:rFonts w:ascii="Times New Roman" w:hAnsi="Times New Roman" w:cs="Times New Roman"/>
          <w:szCs w:val="24"/>
        </w:rPr>
      </w:pPr>
    </w:p>
    <w:p w14:paraId="1A68EE40" w14:textId="77777777" w:rsidR="002F688D" w:rsidRPr="00656163" w:rsidRDefault="002F688D" w:rsidP="002F688D">
      <w:pPr>
        <w:spacing w:after="0"/>
        <w:rPr>
          <w:rFonts w:ascii="Times New Roman" w:hAnsi="Times New Roman" w:cs="Times New Roman"/>
          <w:b/>
          <w:bCs/>
          <w:i/>
          <w:szCs w:val="24"/>
        </w:rPr>
      </w:pPr>
    </w:p>
    <w:p w14:paraId="1CB08374" w14:textId="6F55683C" w:rsidR="002757E0" w:rsidRPr="00656163" w:rsidRDefault="00500BD9" w:rsidP="002757E0">
      <w:pPr>
        <w:spacing w:after="0"/>
        <w:jc w:val="center"/>
        <w:rPr>
          <w:rFonts w:ascii="Times New Roman" w:hAnsi="Times New Roman" w:cs="Times New Roman"/>
          <w:b/>
          <w:bCs/>
          <w:i/>
          <w:szCs w:val="24"/>
        </w:rPr>
      </w:pPr>
      <w:r w:rsidRPr="00656163">
        <w:rPr>
          <w:rFonts w:ascii="Times New Roman" w:hAnsi="Times New Roman" w:cs="Times New Roman"/>
          <w:b/>
          <w:bCs/>
          <w:i/>
          <w:szCs w:val="24"/>
        </w:rPr>
        <w:t xml:space="preserve">COVID-19 SYMPTOMS </w:t>
      </w:r>
      <w:r w:rsidR="002166F1">
        <w:rPr>
          <w:rFonts w:ascii="Times New Roman" w:hAnsi="Times New Roman" w:cs="Times New Roman"/>
          <w:b/>
          <w:bCs/>
          <w:i/>
          <w:szCs w:val="24"/>
        </w:rPr>
        <w:t>and HYGIENE RULES</w:t>
      </w:r>
    </w:p>
    <w:p w14:paraId="752C403E" w14:textId="77777777" w:rsidR="002757E0" w:rsidRPr="00656163" w:rsidRDefault="002757E0" w:rsidP="002757E0">
      <w:pPr>
        <w:spacing w:after="0"/>
        <w:jc w:val="center"/>
        <w:rPr>
          <w:rFonts w:ascii="Times New Roman" w:hAnsi="Times New Roman" w:cs="Times New Roman"/>
          <w:b/>
          <w:bCs/>
          <w:i/>
          <w:szCs w:val="24"/>
        </w:rPr>
      </w:pPr>
    </w:p>
    <w:p w14:paraId="13C1649B" w14:textId="5307B7E5" w:rsidR="002757E0" w:rsidRDefault="002757E0" w:rsidP="002757E0">
      <w:pPr>
        <w:spacing w:after="0"/>
        <w:rPr>
          <w:rFonts w:ascii="Times New Roman" w:hAnsi="Times New Roman" w:cs="Times New Roman"/>
          <w:iCs/>
          <w:szCs w:val="24"/>
        </w:rPr>
      </w:pPr>
      <w:r w:rsidRPr="002757E0">
        <w:rPr>
          <w:rFonts w:ascii="Times New Roman" w:hAnsi="Times New Roman" w:cs="Times New Roman"/>
          <w:iCs/>
          <w:szCs w:val="24"/>
          <w:lang w:val="en"/>
        </w:rPr>
        <w:t>It is important to understand that in these unprecedented times being in public potentially brings risks of becoming infected with COVID-19</w:t>
      </w:r>
      <w:r w:rsidR="00E81838">
        <w:rPr>
          <w:rFonts w:ascii="Times New Roman" w:hAnsi="Times New Roman" w:cs="Times New Roman"/>
          <w:iCs/>
          <w:szCs w:val="24"/>
          <w:lang w:val="en"/>
        </w:rPr>
        <w:t>.</w:t>
      </w:r>
      <w:r w:rsidRPr="002757E0">
        <w:rPr>
          <w:rFonts w:ascii="Times New Roman" w:hAnsi="Times New Roman" w:cs="Times New Roman"/>
          <w:iCs/>
          <w:szCs w:val="24"/>
          <w:lang w:val="en"/>
        </w:rPr>
        <w:t xml:space="preserve"> </w:t>
      </w:r>
      <w:r w:rsidR="00E81838">
        <w:rPr>
          <w:rFonts w:ascii="Times New Roman" w:hAnsi="Times New Roman" w:cs="Times New Roman"/>
          <w:iCs/>
          <w:szCs w:val="24"/>
          <w:lang w:val="en"/>
        </w:rPr>
        <w:t>T</w:t>
      </w:r>
      <w:r w:rsidRPr="002757E0">
        <w:rPr>
          <w:rFonts w:ascii="Times New Roman" w:hAnsi="Times New Roman" w:cs="Times New Roman"/>
          <w:iCs/>
          <w:szCs w:val="24"/>
          <w:lang w:val="en"/>
        </w:rPr>
        <w:t>herefore, there is a risk of COVID-19 exposure when coming to work on-site. </w:t>
      </w:r>
      <w:r w:rsidRPr="002757E0">
        <w:rPr>
          <w:rFonts w:ascii="Times New Roman" w:hAnsi="Times New Roman" w:cs="Times New Roman"/>
          <w:iCs/>
          <w:szCs w:val="24"/>
        </w:rPr>
        <w:t> </w:t>
      </w:r>
    </w:p>
    <w:p w14:paraId="3CB76225" w14:textId="77777777" w:rsidR="00E67C49" w:rsidRPr="002757E0" w:rsidRDefault="00E67C49" w:rsidP="002757E0">
      <w:pPr>
        <w:spacing w:after="0"/>
        <w:rPr>
          <w:rFonts w:ascii="Times New Roman" w:hAnsi="Times New Roman" w:cs="Times New Roman"/>
          <w:iCs/>
          <w:szCs w:val="24"/>
        </w:rPr>
      </w:pPr>
    </w:p>
    <w:p w14:paraId="7D3D5929" w14:textId="5B475BCF" w:rsidR="002757E0" w:rsidRDefault="002757E0" w:rsidP="002757E0">
      <w:pPr>
        <w:spacing w:after="0"/>
        <w:rPr>
          <w:rFonts w:ascii="Times New Roman" w:hAnsi="Times New Roman" w:cs="Times New Roman"/>
          <w:iCs/>
          <w:szCs w:val="24"/>
          <w:lang w:val="en"/>
        </w:rPr>
      </w:pPr>
      <w:r w:rsidRPr="002757E0">
        <w:rPr>
          <w:rFonts w:ascii="Times New Roman" w:hAnsi="Times New Roman" w:cs="Times New Roman"/>
          <w:iCs/>
          <w:szCs w:val="24"/>
          <w:lang w:val="en"/>
        </w:rPr>
        <w:t xml:space="preserve">The Company expects </w:t>
      </w:r>
      <w:r w:rsidR="00FD3708" w:rsidRPr="00656163">
        <w:rPr>
          <w:rFonts w:ascii="Times New Roman" w:hAnsi="Times New Roman" w:cs="Times New Roman"/>
          <w:iCs/>
          <w:szCs w:val="24"/>
          <w:lang w:val="en"/>
        </w:rPr>
        <w:t>all employees</w:t>
      </w:r>
      <w:r w:rsidRPr="002757E0">
        <w:rPr>
          <w:rFonts w:ascii="Times New Roman" w:hAnsi="Times New Roman" w:cs="Times New Roman"/>
          <w:iCs/>
          <w:szCs w:val="24"/>
          <w:lang w:val="en"/>
        </w:rPr>
        <w:t xml:space="preserve"> to do </w:t>
      </w:r>
      <w:r w:rsidR="00FD3708" w:rsidRPr="00656163">
        <w:rPr>
          <w:rFonts w:ascii="Times New Roman" w:hAnsi="Times New Roman" w:cs="Times New Roman"/>
          <w:iCs/>
          <w:szCs w:val="24"/>
          <w:lang w:val="en"/>
        </w:rPr>
        <w:t>their</w:t>
      </w:r>
      <w:r w:rsidRPr="002757E0">
        <w:rPr>
          <w:rFonts w:ascii="Times New Roman" w:hAnsi="Times New Roman" w:cs="Times New Roman"/>
          <w:iCs/>
          <w:szCs w:val="24"/>
          <w:lang w:val="en"/>
        </w:rPr>
        <w:t xml:space="preserve"> best to limit </w:t>
      </w:r>
      <w:r w:rsidR="00FD3708" w:rsidRPr="00656163">
        <w:rPr>
          <w:rFonts w:ascii="Times New Roman" w:hAnsi="Times New Roman" w:cs="Times New Roman"/>
          <w:iCs/>
          <w:szCs w:val="24"/>
          <w:lang w:val="en"/>
        </w:rPr>
        <w:t>the</w:t>
      </w:r>
      <w:r w:rsidRPr="002757E0">
        <w:rPr>
          <w:rFonts w:ascii="Times New Roman" w:hAnsi="Times New Roman" w:cs="Times New Roman"/>
          <w:iCs/>
          <w:szCs w:val="24"/>
          <w:lang w:val="en"/>
        </w:rPr>
        <w:t xml:space="preserve"> exposure to COVID-19, during both days off and </w:t>
      </w:r>
      <w:r w:rsidR="00FD3708" w:rsidRPr="00656163">
        <w:rPr>
          <w:rFonts w:ascii="Times New Roman" w:hAnsi="Times New Roman" w:cs="Times New Roman"/>
          <w:iCs/>
          <w:szCs w:val="24"/>
          <w:lang w:val="en"/>
        </w:rPr>
        <w:t>workdays</w:t>
      </w:r>
      <w:r w:rsidRPr="002757E0">
        <w:rPr>
          <w:rFonts w:ascii="Times New Roman" w:hAnsi="Times New Roman" w:cs="Times New Roman"/>
          <w:iCs/>
          <w:szCs w:val="24"/>
          <w:lang w:val="en"/>
        </w:rPr>
        <w:t xml:space="preserve">. By agreeing to work here, </w:t>
      </w:r>
      <w:r w:rsidR="00FD3708" w:rsidRPr="00656163">
        <w:rPr>
          <w:rFonts w:ascii="Times New Roman" w:hAnsi="Times New Roman" w:cs="Times New Roman"/>
          <w:iCs/>
          <w:szCs w:val="24"/>
          <w:lang w:val="en"/>
        </w:rPr>
        <w:t>employees</w:t>
      </w:r>
      <w:r w:rsidRPr="002757E0">
        <w:rPr>
          <w:rFonts w:ascii="Times New Roman" w:hAnsi="Times New Roman" w:cs="Times New Roman"/>
          <w:iCs/>
          <w:szCs w:val="24"/>
          <w:lang w:val="en"/>
        </w:rPr>
        <w:t xml:space="preserve"> are also agreeing to comply with specific workplace and personal habits </w:t>
      </w:r>
      <w:r w:rsidR="00FD3708" w:rsidRPr="00656163">
        <w:rPr>
          <w:rFonts w:ascii="Times New Roman" w:hAnsi="Times New Roman" w:cs="Times New Roman"/>
          <w:iCs/>
          <w:szCs w:val="24"/>
          <w:lang w:val="en"/>
        </w:rPr>
        <w:t>to</w:t>
      </w:r>
      <w:r w:rsidRPr="002757E0">
        <w:rPr>
          <w:rFonts w:ascii="Times New Roman" w:hAnsi="Times New Roman" w:cs="Times New Roman"/>
          <w:iCs/>
          <w:szCs w:val="24"/>
          <w:lang w:val="en"/>
        </w:rPr>
        <w:t xml:space="preserve"> maintain safety in the workplace and community.</w:t>
      </w:r>
    </w:p>
    <w:p w14:paraId="5B5933E2" w14:textId="77777777" w:rsidR="00CC204A" w:rsidRDefault="00CC204A" w:rsidP="002757E0">
      <w:pPr>
        <w:spacing w:after="0"/>
        <w:rPr>
          <w:rFonts w:ascii="Times New Roman" w:hAnsi="Times New Roman" w:cs="Times New Roman"/>
          <w:iCs/>
          <w:szCs w:val="24"/>
          <w:lang w:val="en"/>
        </w:rPr>
      </w:pPr>
    </w:p>
    <w:p w14:paraId="08284CA8" w14:textId="33CB84B9" w:rsidR="00CC204A" w:rsidRPr="000F3F78" w:rsidRDefault="00CC204A" w:rsidP="002757E0">
      <w:pPr>
        <w:spacing w:after="0"/>
        <w:rPr>
          <w:rFonts w:ascii="Times New Roman" w:hAnsi="Times New Roman" w:cs="Times New Roman"/>
          <w:b/>
          <w:iCs/>
          <w:szCs w:val="24"/>
          <w:u w:val="single"/>
          <w:lang w:val="en"/>
        </w:rPr>
      </w:pPr>
      <w:r w:rsidRPr="000F3F78">
        <w:rPr>
          <w:rFonts w:ascii="Times New Roman" w:hAnsi="Times New Roman" w:cs="Times New Roman"/>
          <w:b/>
          <w:iCs/>
          <w:szCs w:val="24"/>
          <w:u w:val="single"/>
          <w:lang w:val="en"/>
        </w:rPr>
        <w:t xml:space="preserve">Outside </w:t>
      </w:r>
      <w:r w:rsidR="00B6402B">
        <w:rPr>
          <w:rFonts w:ascii="Times New Roman" w:hAnsi="Times New Roman" w:cs="Times New Roman"/>
          <w:b/>
          <w:iCs/>
          <w:szCs w:val="24"/>
          <w:u w:val="single"/>
          <w:lang w:val="en"/>
        </w:rPr>
        <w:t xml:space="preserve">of Work </w:t>
      </w:r>
      <w:r w:rsidRPr="000F3F78">
        <w:rPr>
          <w:rFonts w:ascii="Times New Roman" w:hAnsi="Times New Roman" w:cs="Times New Roman"/>
          <w:b/>
          <w:iCs/>
          <w:szCs w:val="24"/>
          <w:u w:val="single"/>
          <w:lang w:val="en"/>
        </w:rPr>
        <w:t>Guidelines:</w:t>
      </w:r>
    </w:p>
    <w:p w14:paraId="7EFA74EB" w14:textId="77777777" w:rsidR="00CC204A" w:rsidRDefault="00CC204A" w:rsidP="000F3F78">
      <w:pPr>
        <w:pStyle w:val="ListParagraph"/>
        <w:numPr>
          <w:ilvl w:val="0"/>
          <w:numId w:val="8"/>
        </w:numPr>
        <w:spacing w:after="0"/>
        <w:rPr>
          <w:rFonts w:ascii="Times New Roman" w:hAnsi="Times New Roman" w:cs="Times New Roman"/>
          <w:iCs/>
          <w:szCs w:val="24"/>
          <w:lang w:val="en"/>
        </w:rPr>
      </w:pPr>
      <w:r>
        <w:rPr>
          <w:rFonts w:ascii="Times New Roman" w:hAnsi="Times New Roman" w:cs="Times New Roman"/>
          <w:iCs/>
          <w:szCs w:val="24"/>
          <w:lang w:val="en"/>
        </w:rPr>
        <w:t>Follow guidelines and requirements from the Centers for Disease Control and Prevention (CDC), State and local government.</w:t>
      </w:r>
    </w:p>
    <w:p w14:paraId="730A9716" w14:textId="2AF624FA" w:rsidR="00CC204A" w:rsidRDefault="00CC204A" w:rsidP="000F3F78">
      <w:pPr>
        <w:pStyle w:val="ListParagraph"/>
        <w:numPr>
          <w:ilvl w:val="0"/>
          <w:numId w:val="8"/>
        </w:numPr>
        <w:spacing w:after="0"/>
        <w:rPr>
          <w:rFonts w:ascii="Times New Roman" w:hAnsi="Times New Roman" w:cs="Times New Roman"/>
          <w:iCs/>
          <w:szCs w:val="24"/>
          <w:lang w:val="en"/>
        </w:rPr>
      </w:pPr>
      <w:r>
        <w:rPr>
          <w:rFonts w:ascii="Times New Roman" w:hAnsi="Times New Roman" w:cs="Times New Roman"/>
          <w:iCs/>
          <w:szCs w:val="24"/>
          <w:lang w:val="en"/>
        </w:rPr>
        <w:t>Maintain social distancing in accordance with local guidelines (</w:t>
      </w:r>
      <w:r w:rsidR="004B18E7">
        <w:rPr>
          <w:rFonts w:ascii="Times New Roman" w:hAnsi="Times New Roman" w:cs="Times New Roman"/>
          <w:iCs/>
          <w:szCs w:val="24"/>
          <w:lang w:val="en"/>
        </w:rPr>
        <w:t>e.g.,</w:t>
      </w:r>
      <w:r>
        <w:rPr>
          <w:rFonts w:ascii="Times New Roman" w:hAnsi="Times New Roman" w:cs="Times New Roman"/>
          <w:iCs/>
          <w:szCs w:val="24"/>
          <w:lang w:val="en"/>
        </w:rPr>
        <w:t xml:space="preserve"> 6 feet)</w:t>
      </w:r>
      <w:r w:rsidR="004B18E7">
        <w:rPr>
          <w:rFonts w:ascii="Times New Roman" w:hAnsi="Times New Roman" w:cs="Times New Roman"/>
          <w:iCs/>
          <w:szCs w:val="24"/>
          <w:lang w:val="en"/>
        </w:rPr>
        <w:t>.</w:t>
      </w:r>
    </w:p>
    <w:p w14:paraId="4EB1CFC6" w14:textId="3FF54BEF" w:rsidR="00CC204A" w:rsidRDefault="00CC204A">
      <w:pPr>
        <w:pStyle w:val="ListParagraph"/>
        <w:numPr>
          <w:ilvl w:val="0"/>
          <w:numId w:val="8"/>
        </w:numPr>
        <w:spacing w:after="0"/>
        <w:rPr>
          <w:rFonts w:ascii="Times New Roman" w:hAnsi="Times New Roman" w:cs="Times New Roman"/>
          <w:iCs/>
          <w:szCs w:val="24"/>
          <w:lang w:val="en"/>
        </w:rPr>
      </w:pPr>
      <w:r>
        <w:rPr>
          <w:rFonts w:ascii="Times New Roman" w:hAnsi="Times New Roman" w:cs="Times New Roman"/>
          <w:iCs/>
          <w:szCs w:val="24"/>
          <w:lang w:val="en"/>
        </w:rPr>
        <w:t>Wash hands and sanitize whenever you are in contact with anything outside your home.</w:t>
      </w:r>
    </w:p>
    <w:p w14:paraId="56816E30" w14:textId="6A2EF524" w:rsidR="004B18E7" w:rsidRDefault="004B18E7" w:rsidP="000F3F78">
      <w:pPr>
        <w:pStyle w:val="ListParagraph"/>
        <w:numPr>
          <w:ilvl w:val="0"/>
          <w:numId w:val="8"/>
        </w:numPr>
        <w:spacing w:after="0"/>
        <w:rPr>
          <w:rFonts w:ascii="Times New Roman" w:hAnsi="Times New Roman" w:cs="Times New Roman"/>
          <w:iCs/>
          <w:szCs w:val="24"/>
          <w:lang w:val="en"/>
        </w:rPr>
      </w:pPr>
      <w:r>
        <w:rPr>
          <w:rFonts w:ascii="Times New Roman" w:hAnsi="Times New Roman" w:cs="Times New Roman"/>
          <w:iCs/>
          <w:szCs w:val="24"/>
          <w:lang w:val="en"/>
        </w:rPr>
        <w:t>Avoid touching your face.</w:t>
      </w:r>
    </w:p>
    <w:p w14:paraId="4CA06E85" w14:textId="6F87D7FC" w:rsidR="00CC204A" w:rsidRPr="000F3F78" w:rsidRDefault="00CC204A" w:rsidP="000F3F78">
      <w:pPr>
        <w:pStyle w:val="ListParagraph"/>
        <w:numPr>
          <w:ilvl w:val="0"/>
          <w:numId w:val="8"/>
        </w:numPr>
        <w:spacing w:after="0"/>
        <w:rPr>
          <w:rFonts w:ascii="Times New Roman" w:hAnsi="Times New Roman" w:cs="Times New Roman"/>
          <w:iCs/>
          <w:szCs w:val="24"/>
          <w:lang w:val="en"/>
        </w:rPr>
      </w:pPr>
      <w:r>
        <w:rPr>
          <w:rFonts w:ascii="Times New Roman" w:hAnsi="Times New Roman" w:cs="Times New Roman"/>
          <w:iCs/>
          <w:szCs w:val="24"/>
          <w:lang w:val="en"/>
        </w:rPr>
        <w:t xml:space="preserve">Avoid </w:t>
      </w:r>
      <w:r w:rsidR="004B18E7">
        <w:rPr>
          <w:rFonts w:ascii="Times New Roman" w:hAnsi="Times New Roman" w:cs="Times New Roman"/>
          <w:iCs/>
          <w:szCs w:val="24"/>
          <w:lang w:val="en"/>
        </w:rPr>
        <w:t xml:space="preserve">large </w:t>
      </w:r>
      <w:r>
        <w:rPr>
          <w:rFonts w:ascii="Times New Roman" w:hAnsi="Times New Roman" w:cs="Times New Roman"/>
          <w:iCs/>
          <w:szCs w:val="24"/>
          <w:lang w:val="en"/>
        </w:rPr>
        <w:t>gatherings</w:t>
      </w:r>
      <w:r w:rsidR="004B18E7">
        <w:rPr>
          <w:rFonts w:ascii="Times New Roman" w:hAnsi="Times New Roman" w:cs="Times New Roman"/>
          <w:iCs/>
          <w:szCs w:val="24"/>
          <w:lang w:val="en"/>
        </w:rPr>
        <w:t>.</w:t>
      </w:r>
    </w:p>
    <w:p w14:paraId="0BAD815F" w14:textId="77777777" w:rsidR="002757E0" w:rsidRPr="002757E0" w:rsidRDefault="002757E0" w:rsidP="002757E0">
      <w:pPr>
        <w:spacing w:after="0"/>
        <w:rPr>
          <w:rFonts w:ascii="Times New Roman" w:hAnsi="Times New Roman" w:cs="Times New Roman"/>
          <w:iCs/>
          <w:szCs w:val="24"/>
          <w:lang w:val="en"/>
        </w:rPr>
      </w:pPr>
    </w:p>
    <w:p w14:paraId="35926558" w14:textId="6A269BB0" w:rsidR="002757E0" w:rsidRPr="002757E0" w:rsidRDefault="002757E0" w:rsidP="002757E0">
      <w:pPr>
        <w:spacing w:after="0"/>
        <w:rPr>
          <w:rFonts w:ascii="Times New Roman" w:hAnsi="Times New Roman" w:cs="Times New Roman"/>
          <w:iCs/>
          <w:szCs w:val="24"/>
        </w:rPr>
      </w:pPr>
      <w:r w:rsidRPr="002757E0">
        <w:rPr>
          <w:rFonts w:ascii="Times New Roman" w:hAnsi="Times New Roman" w:cs="Times New Roman"/>
          <w:b/>
          <w:bCs/>
          <w:iCs/>
          <w:szCs w:val="24"/>
          <w:u w:val="single"/>
          <w:lang w:val="en"/>
        </w:rPr>
        <w:t xml:space="preserve">Contact your </w:t>
      </w:r>
      <w:r w:rsidR="00E81838">
        <w:rPr>
          <w:rFonts w:ascii="Times New Roman" w:hAnsi="Times New Roman" w:cs="Times New Roman"/>
          <w:b/>
          <w:bCs/>
          <w:iCs/>
          <w:szCs w:val="24"/>
          <w:u w:val="single"/>
          <w:lang w:val="en"/>
        </w:rPr>
        <w:t>s</w:t>
      </w:r>
      <w:r w:rsidRPr="002757E0">
        <w:rPr>
          <w:rFonts w:ascii="Times New Roman" w:hAnsi="Times New Roman" w:cs="Times New Roman"/>
          <w:b/>
          <w:bCs/>
          <w:iCs/>
          <w:szCs w:val="24"/>
          <w:u w:val="single"/>
          <w:lang w:val="en"/>
        </w:rPr>
        <w:t>upervisor immediately</w:t>
      </w:r>
      <w:r w:rsidRPr="002757E0">
        <w:rPr>
          <w:rFonts w:ascii="Times New Roman" w:hAnsi="Times New Roman" w:cs="Times New Roman"/>
          <w:iCs/>
          <w:szCs w:val="24"/>
          <w:lang w:val="en"/>
        </w:rPr>
        <w:t> if exposed to COVID-19 or are exhibiting any signs or symptoms </w:t>
      </w:r>
      <w:r w:rsidRPr="002757E0">
        <w:rPr>
          <w:rFonts w:ascii="Times New Roman" w:hAnsi="Times New Roman" w:cs="Times New Roman"/>
          <w:iCs/>
          <w:szCs w:val="24"/>
        </w:rPr>
        <w:t xml:space="preserve">including cough, shortness of breath or difficulty breathing, or at </w:t>
      </w:r>
      <w:r w:rsidRPr="000F3F78">
        <w:rPr>
          <w:rFonts w:ascii="Times New Roman" w:hAnsi="Times New Roman" w:cs="Times New Roman"/>
          <w:i/>
          <w:szCs w:val="24"/>
        </w:rPr>
        <w:t>l</w:t>
      </w:r>
      <w:r w:rsidRPr="002757E0">
        <w:rPr>
          <w:rFonts w:ascii="Times New Roman" w:hAnsi="Times New Roman" w:cs="Times New Roman"/>
          <w:i/>
          <w:iCs/>
          <w:szCs w:val="24"/>
        </w:rPr>
        <w:t>east two of these symptoms:</w:t>
      </w:r>
      <w:r w:rsidRPr="002757E0">
        <w:rPr>
          <w:rFonts w:ascii="Times New Roman" w:hAnsi="Times New Roman" w:cs="Times New Roman"/>
          <w:iCs/>
          <w:szCs w:val="24"/>
        </w:rPr>
        <w:t> </w:t>
      </w:r>
    </w:p>
    <w:p w14:paraId="4C46A6BA" w14:textId="77777777" w:rsidR="002757E0" w:rsidRPr="002757E0" w:rsidRDefault="002757E0" w:rsidP="002757E0">
      <w:pPr>
        <w:numPr>
          <w:ilvl w:val="0"/>
          <w:numId w:val="3"/>
        </w:numPr>
        <w:spacing w:after="0"/>
        <w:ind w:left="810"/>
        <w:rPr>
          <w:rFonts w:ascii="Times New Roman" w:hAnsi="Times New Roman" w:cs="Times New Roman"/>
          <w:iCs/>
          <w:szCs w:val="24"/>
        </w:rPr>
      </w:pPr>
      <w:r w:rsidRPr="002757E0">
        <w:rPr>
          <w:rFonts w:ascii="Times New Roman" w:hAnsi="Times New Roman" w:cs="Times New Roman"/>
          <w:iCs/>
          <w:szCs w:val="24"/>
        </w:rPr>
        <w:t>Fever </w:t>
      </w:r>
    </w:p>
    <w:p w14:paraId="4D770B88" w14:textId="77777777" w:rsidR="002757E0" w:rsidRPr="002757E0" w:rsidRDefault="002757E0" w:rsidP="002757E0">
      <w:pPr>
        <w:numPr>
          <w:ilvl w:val="0"/>
          <w:numId w:val="3"/>
        </w:numPr>
        <w:spacing w:after="0"/>
        <w:ind w:left="810"/>
        <w:rPr>
          <w:rFonts w:ascii="Times New Roman" w:hAnsi="Times New Roman" w:cs="Times New Roman"/>
          <w:iCs/>
          <w:szCs w:val="24"/>
        </w:rPr>
      </w:pPr>
      <w:r w:rsidRPr="002757E0">
        <w:rPr>
          <w:rFonts w:ascii="Times New Roman" w:hAnsi="Times New Roman" w:cs="Times New Roman"/>
          <w:iCs/>
          <w:szCs w:val="24"/>
        </w:rPr>
        <w:t>Chills </w:t>
      </w:r>
    </w:p>
    <w:p w14:paraId="6B0231B3" w14:textId="77777777" w:rsidR="002757E0" w:rsidRPr="002757E0" w:rsidRDefault="002757E0" w:rsidP="002757E0">
      <w:pPr>
        <w:numPr>
          <w:ilvl w:val="0"/>
          <w:numId w:val="3"/>
        </w:numPr>
        <w:spacing w:after="0"/>
        <w:ind w:left="810"/>
        <w:rPr>
          <w:rFonts w:ascii="Times New Roman" w:hAnsi="Times New Roman" w:cs="Times New Roman"/>
          <w:iCs/>
          <w:szCs w:val="24"/>
        </w:rPr>
      </w:pPr>
      <w:r w:rsidRPr="002757E0">
        <w:rPr>
          <w:rFonts w:ascii="Times New Roman" w:hAnsi="Times New Roman" w:cs="Times New Roman"/>
          <w:iCs/>
          <w:szCs w:val="24"/>
        </w:rPr>
        <w:t>Repeated shaking with chills </w:t>
      </w:r>
    </w:p>
    <w:p w14:paraId="4E39A34D" w14:textId="77777777" w:rsidR="002757E0" w:rsidRPr="002757E0" w:rsidRDefault="002757E0" w:rsidP="002757E0">
      <w:pPr>
        <w:numPr>
          <w:ilvl w:val="0"/>
          <w:numId w:val="3"/>
        </w:numPr>
        <w:spacing w:after="0"/>
        <w:ind w:left="810"/>
        <w:rPr>
          <w:rFonts w:ascii="Times New Roman" w:hAnsi="Times New Roman" w:cs="Times New Roman"/>
          <w:iCs/>
          <w:szCs w:val="24"/>
        </w:rPr>
      </w:pPr>
      <w:r w:rsidRPr="002757E0">
        <w:rPr>
          <w:rFonts w:ascii="Times New Roman" w:hAnsi="Times New Roman" w:cs="Times New Roman"/>
          <w:iCs/>
          <w:szCs w:val="24"/>
        </w:rPr>
        <w:t>Muscle pain </w:t>
      </w:r>
    </w:p>
    <w:p w14:paraId="143AA3CE" w14:textId="77777777" w:rsidR="002757E0" w:rsidRPr="002757E0" w:rsidRDefault="002757E0" w:rsidP="002757E0">
      <w:pPr>
        <w:numPr>
          <w:ilvl w:val="0"/>
          <w:numId w:val="3"/>
        </w:numPr>
        <w:spacing w:after="0"/>
        <w:ind w:left="810"/>
        <w:rPr>
          <w:rFonts w:ascii="Times New Roman" w:hAnsi="Times New Roman" w:cs="Times New Roman"/>
          <w:iCs/>
          <w:szCs w:val="24"/>
        </w:rPr>
      </w:pPr>
      <w:r w:rsidRPr="002757E0">
        <w:rPr>
          <w:rFonts w:ascii="Times New Roman" w:hAnsi="Times New Roman" w:cs="Times New Roman"/>
          <w:iCs/>
          <w:szCs w:val="24"/>
        </w:rPr>
        <w:lastRenderedPageBreak/>
        <w:t>Headache </w:t>
      </w:r>
    </w:p>
    <w:p w14:paraId="28AADFB8" w14:textId="77777777" w:rsidR="002757E0" w:rsidRPr="002757E0" w:rsidRDefault="002757E0" w:rsidP="002757E0">
      <w:pPr>
        <w:numPr>
          <w:ilvl w:val="0"/>
          <w:numId w:val="3"/>
        </w:numPr>
        <w:spacing w:after="0"/>
        <w:ind w:left="810"/>
        <w:rPr>
          <w:rFonts w:ascii="Times New Roman" w:hAnsi="Times New Roman" w:cs="Times New Roman"/>
          <w:iCs/>
          <w:szCs w:val="24"/>
        </w:rPr>
      </w:pPr>
      <w:r w:rsidRPr="002757E0">
        <w:rPr>
          <w:rFonts w:ascii="Times New Roman" w:hAnsi="Times New Roman" w:cs="Times New Roman"/>
          <w:iCs/>
          <w:szCs w:val="24"/>
        </w:rPr>
        <w:t>Sore throat </w:t>
      </w:r>
    </w:p>
    <w:p w14:paraId="3E554D11" w14:textId="77777777" w:rsidR="002757E0" w:rsidRPr="002757E0" w:rsidRDefault="002757E0" w:rsidP="002757E0">
      <w:pPr>
        <w:numPr>
          <w:ilvl w:val="0"/>
          <w:numId w:val="3"/>
        </w:numPr>
        <w:spacing w:after="0"/>
        <w:ind w:left="810"/>
        <w:rPr>
          <w:rFonts w:ascii="Times New Roman" w:hAnsi="Times New Roman" w:cs="Times New Roman"/>
          <w:iCs/>
          <w:szCs w:val="24"/>
        </w:rPr>
      </w:pPr>
      <w:r w:rsidRPr="002757E0">
        <w:rPr>
          <w:rFonts w:ascii="Times New Roman" w:hAnsi="Times New Roman" w:cs="Times New Roman"/>
          <w:iCs/>
          <w:szCs w:val="24"/>
        </w:rPr>
        <w:t>New loss of taste or smell </w:t>
      </w:r>
    </w:p>
    <w:p w14:paraId="780022CB" w14:textId="77777777" w:rsidR="00B6402B" w:rsidRDefault="00B6402B" w:rsidP="00BD5504">
      <w:pPr>
        <w:spacing w:after="0"/>
        <w:rPr>
          <w:rStyle w:val="normaltextrun"/>
          <w:rFonts w:ascii="Times New Roman" w:eastAsia="Times New Roman" w:hAnsi="Times New Roman" w:cs="Times New Roman"/>
          <w:b/>
          <w:bCs/>
          <w:szCs w:val="24"/>
          <w:u w:val="single"/>
          <w:lang w:val="en"/>
        </w:rPr>
      </w:pPr>
    </w:p>
    <w:p w14:paraId="6C781726" w14:textId="1FA780AD" w:rsidR="00FD3708" w:rsidRPr="00656163" w:rsidRDefault="00FD3708" w:rsidP="00BD5504">
      <w:pPr>
        <w:spacing w:after="0"/>
        <w:rPr>
          <w:rStyle w:val="normaltextrun"/>
          <w:rFonts w:ascii="Times New Roman" w:eastAsia="Times New Roman" w:hAnsi="Times New Roman" w:cs="Times New Roman"/>
          <w:szCs w:val="24"/>
          <w:lang w:val="en"/>
        </w:rPr>
      </w:pPr>
      <w:r w:rsidRPr="00656163">
        <w:rPr>
          <w:rStyle w:val="normaltextrun"/>
          <w:rFonts w:ascii="Times New Roman" w:eastAsia="Times New Roman" w:hAnsi="Times New Roman" w:cs="Times New Roman"/>
          <w:b/>
          <w:bCs/>
          <w:szCs w:val="24"/>
          <w:u w:val="single"/>
          <w:lang w:val="en"/>
        </w:rPr>
        <w:t>General hygiene rules</w:t>
      </w:r>
      <w:r w:rsidRPr="00656163">
        <w:rPr>
          <w:rStyle w:val="normaltextrun"/>
          <w:rFonts w:ascii="Times New Roman" w:eastAsia="Times New Roman" w:hAnsi="Times New Roman" w:cs="Times New Roman"/>
          <w:szCs w:val="24"/>
          <w:lang w:val="en"/>
        </w:rPr>
        <w:t>:</w:t>
      </w:r>
    </w:p>
    <w:p w14:paraId="561CEEF6" w14:textId="78302D6D" w:rsidR="00FD3708" w:rsidRPr="00656163" w:rsidRDefault="00FD3708" w:rsidP="00FD3708">
      <w:pPr>
        <w:pStyle w:val="ListParagraph"/>
        <w:numPr>
          <w:ilvl w:val="0"/>
          <w:numId w:val="4"/>
        </w:numPr>
        <w:rPr>
          <w:rStyle w:val="normaltextrun"/>
          <w:rFonts w:ascii="Times New Roman" w:eastAsia="Times New Roman" w:hAnsi="Times New Roman" w:cs="Times New Roman"/>
          <w:szCs w:val="24"/>
          <w:lang w:val="en"/>
        </w:rPr>
      </w:pPr>
      <w:r w:rsidRPr="00656163">
        <w:rPr>
          <w:rStyle w:val="normaltextrun"/>
          <w:rFonts w:ascii="Times New Roman" w:eastAsia="Times New Roman" w:hAnsi="Times New Roman" w:cs="Times New Roman"/>
          <w:szCs w:val="24"/>
          <w:lang w:val="en"/>
        </w:rPr>
        <w:t xml:space="preserve">Physical distancing is mandatory. </w:t>
      </w:r>
      <w:proofErr w:type="gramStart"/>
      <w:r w:rsidR="00EA437C">
        <w:rPr>
          <w:rStyle w:val="normaltextrun"/>
          <w:rFonts w:ascii="Times New Roman" w:eastAsia="Times New Roman" w:hAnsi="Times New Roman" w:cs="Times New Roman"/>
          <w:szCs w:val="24"/>
          <w:lang w:val="en"/>
        </w:rPr>
        <w:t>M</w:t>
      </w:r>
      <w:r w:rsidRPr="00656163">
        <w:rPr>
          <w:rStyle w:val="normaltextrun"/>
          <w:rFonts w:ascii="Times New Roman" w:eastAsia="Times New Roman" w:hAnsi="Times New Roman" w:cs="Times New Roman"/>
          <w:szCs w:val="24"/>
          <w:lang w:val="en"/>
        </w:rPr>
        <w:t>aintain a 6</w:t>
      </w:r>
      <w:r w:rsidR="0019219C">
        <w:rPr>
          <w:rStyle w:val="normaltextrun"/>
          <w:rFonts w:ascii="Times New Roman" w:eastAsia="Times New Roman" w:hAnsi="Times New Roman" w:cs="Times New Roman"/>
          <w:szCs w:val="24"/>
          <w:lang w:val="en"/>
        </w:rPr>
        <w:t>-</w:t>
      </w:r>
      <w:r w:rsidRPr="00656163">
        <w:rPr>
          <w:rStyle w:val="normaltextrun"/>
          <w:rFonts w:ascii="Times New Roman" w:eastAsia="Times New Roman" w:hAnsi="Times New Roman" w:cs="Times New Roman"/>
          <w:szCs w:val="24"/>
          <w:lang w:val="en"/>
        </w:rPr>
        <w:t>foot distance from others at all times</w:t>
      </w:r>
      <w:proofErr w:type="gramEnd"/>
      <w:r w:rsidRPr="00656163">
        <w:rPr>
          <w:rStyle w:val="normaltextrun"/>
          <w:rFonts w:ascii="Times New Roman" w:eastAsia="Times New Roman" w:hAnsi="Times New Roman" w:cs="Times New Roman"/>
          <w:szCs w:val="24"/>
          <w:lang w:val="en"/>
        </w:rPr>
        <w:t>.</w:t>
      </w:r>
    </w:p>
    <w:p w14:paraId="2F082B69" w14:textId="14C378BF" w:rsidR="00FD3708" w:rsidRPr="00656163" w:rsidRDefault="00FD3708" w:rsidP="00FD3708">
      <w:pPr>
        <w:pStyle w:val="ListParagraph"/>
        <w:numPr>
          <w:ilvl w:val="0"/>
          <w:numId w:val="4"/>
        </w:numPr>
        <w:rPr>
          <w:rStyle w:val="normaltextrun"/>
          <w:rFonts w:ascii="Times New Roman" w:eastAsia="Times New Roman" w:hAnsi="Times New Roman" w:cs="Times New Roman"/>
          <w:szCs w:val="24"/>
          <w:lang w:val="en"/>
        </w:rPr>
      </w:pPr>
      <w:r w:rsidRPr="00656163">
        <w:rPr>
          <w:rStyle w:val="normaltextrun"/>
          <w:rFonts w:ascii="Times New Roman" w:eastAsia="Times New Roman" w:hAnsi="Times New Roman" w:cs="Times New Roman"/>
          <w:szCs w:val="24"/>
          <w:lang w:val="en"/>
        </w:rPr>
        <w:t>Use of face masks while working on-site is required</w:t>
      </w:r>
      <w:r w:rsidR="00EA437C">
        <w:rPr>
          <w:rStyle w:val="normaltextrun"/>
          <w:rFonts w:ascii="Times New Roman" w:eastAsia="Times New Roman" w:hAnsi="Times New Roman" w:cs="Times New Roman"/>
          <w:szCs w:val="24"/>
          <w:lang w:val="en"/>
        </w:rPr>
        <w:t xml:space="preserve"> anytime</w:t>
      </w:r>
      <w:r w:rsidR="005A1A60">
        <w:rPr>
          <w:rStyle w:val="normaltextrun"/>
          <w:rFonts w:ascii="Times New Roman" w:eastAsia="Times New Roman" w:hAnsi="Times New Roman" w:cs="Times New Roman"/>
          <w:szCs w:val="24"/>
          <w:lang w:val="en"/>
        </w:rPr>
        <w:t xml:space="preserve"> you are working near others or are outside your office area</w:t>
      </w:r>
      <w:r w:rsidRPr="00656163">
        <w:rPr>
          <w:rStyle w:val="normaltextrun"/>
          <w:rFonts w:ascii="Times New Roman" w:eastAsia="Times New Roman" w:hAnsi="Times New Roman" w:cs="Times New Roman"/>
          <w:szCs w:val="24"/>
          <w:lang w:val="en"/>
        </w:rPr>
        <w:t xml:space="preserve">. </w:t>
      </w:r>
    </w:p>
    <w:p w14:paraId="67761F07" w14:textId="737FA3DB" w:rsidR="00FD3708" w:rsidRPr="00656163" w:rsidRDefault="00FD3708" w:rsidP="00FD3708">
      <w:pPr>
        <w:pStyle w:val="ListParagraph"/>
        <w:numPr>
          <w:ilvl w:val="0"/>
          <w:numId w:val="4"/>
        </w:numPr>
        <w:rPr>
          <w:rStyle w:val="normaltextrun"/>
          <w:rFonts w:ascii="Times New Roman" w:eastAsia="Times New Roman" w:hAnsi="Times New Roman" w:cs="Times New Roman"/>
          <w:szCs w:val="24"/>
          <w:lang w:val="en"/>
        </w:rPr>
      </w:pPr>
      <w:r w:rsidRPr="00656163">
        <w:rPr>
          <w:rStyle w:val="normaltextrun"/>
          <w:rFonts w:ascii="Times New Roman" w:eastAsia="Times New Roman" w:hAnsi="Times New Roman" w:cs="Times New Roman"/>
          <w:szCs w:val="24"/>
          <w:lang w:val="en"/>
        </w:rPr>
        <w:t>Wash your hands after using the restroom, before and after eating, and if you cough/sneeze into your hands. Please follow the </w:t>
      </w:r>
      <w:hyperlink r:id="rId7" w:tgtFrame="_blank" w:history="1">
        <w:r w:rsidRPr="00656163">
          <w:rPr>
            <w:rStyle w:val="normaltextrun"/>
            <w:rFonts w:ascii="Times New Roman" w:eastAsia="Times New Roman" w:hAnsi="Times New Roman" w:cs="Times New Roman"/>
            <w:szCs w:val="24"/>
            <w:lang w:val="en"/>
          </w:rPr>
          <w:t>20-second hand-washing rule</w:t>
        </w:r>
      </w:hyperlink>
      <w:r w:rsidRPr="00656163">
        <w:rPr>
          <w:rStyle w:val="normaltextrun"/>
          <w:rFonts w:ascii="Times New Roman" w:eastAsia="Times New Roman" w:hAnsi="Times New Roman" w:cs="Times New Roman"/>
          <w:szCs w:val="24"/>
          <w:lang w:val="en"/>
        </w:rPr>
        <w:t>. You can also use the sanitizers located in various places around the office.</w:t>
      </w:r>
    </w:p>
    <w:p w14:paraId="39913F1D" w14:textId="515F0292" w:rsidR="00FD3708" w:rsidRPr="00656163" w:rsidRDefault="00FD3708" w:rsidP="00FD3708">
      <w:pPr>
        <w:pStyle w:val="ListParagraph"/>
        <w:numPr>
          <w:ilvl w:val="0"/>
          <w:numId w:val="4"/>
        </w:numPr>
        <w:rPr>
          <w:rStyle w:val="normaltextrun"/>
          <w:rFonts w:ascii="Times New Roman" w:eastAsia="Times New Roman" w:hAnsi="Times New Roman" w:cs="Times New Roman"/>
          <w:szCs w:val="24"/>
          <w:lang w:val="en"/>
        </w:rPr>
      </w:pPr>
      <w:r w:rsidRPr="00656163">
        <w:rPr>
          <w:rStyle w:val="normaltextrun"/>
          <w:rFonts w:ascii="Times New Roman" w:eastAsia="Times New Roman" w:hAnsi="Times New Roman" w:cs="Times New Roman"/>
          <w:szCs w:val="24"/>
          <w:lang w:val="en"/>
        </w:rPr>
        <w:t xml:space="preserve">Be sure to clean shared surfaces frequently, </w:t>
      </w:r>
      <w:r w:rsidR="00D23BFF" w:rsidRPr="00656163">
        <w:rPr>
          <w:rStyle w:val="normaltextrun"/>
          <w:rFonts w:ascii="Times New Roman" w:eastAsia="Times New Roman" w:hAnsi="Times New Roman" w:cs="Times New Roman"/>
          <w:szCs w:val="24"/>
          <w:lang w:val="en"/>
        </w:rPr>
        <w:t>e.g.,</w:t>
      </w:r>
      <w:r w:rsidRPr="00656163">
        <w:rPr>
          <w:rStyle w:val="normaltextrun"/>
          <w:rFonts w:ascii="Times New Roman" w:eastAsia="Times New Roman" w:hAnsi="Times New Roman" w:cs="Times New Roman"/>
          <w:szCs w:val="24"/>
          <w:lang w:val="en"/>
        </w:rPr>
        <w:t xml:space="preserve"> counters, desks, tables, chairs. Wipe down toilet seats and flushing handles after each use.</w:t>
      </w:r>
    </w:p>
    <w:p w14:paraId="142F00C6" w14:textId="77777777" w:rsidR="00FD3708" w:rsidRPr="00656163" w:rsidRDefault="00FD3708" w:rsidP="00FD3708">
      <w:pPr>
        <w:pStyle w:val="ListParagraph"/>
        <w:numPr>
          <w:ilvl w:val="0"/>
          <w:numId w:val="4"/>
        </w:numPr>
        <w:rPr>
          <w:rStyle w:val="normaltextrun"/>
          <w:rFonts w:ascii="Times New Roman" w:eastAsia="Times New Roman" w:hAnsi="Times New Roman" w:cs="Times New Roman"/>
          <w:szCs w:val="24"/>
          <w:lang w:val="en"/>
        </w:rPr>
      </w:pPr>
      <w:r w:rsidRPr="00656163">
        <w:rPr>
          <w:rStyle w:val="normaltextrun"/>
          <w:rFonts w:ascii="Times New Roman" w:hAnsi="Times New Roman" w:cs="Times New Roman"/>
          <w:szCs w:val="24"/>
          <w:lang w:val="en"/>
        </w:rPr>
        <w:t>Avoid sharing personal items such as pens, staplers, markers, etc.</w:t>
      </w:r>
    </w:p>
    <w:p w14:paraId="6A3D591C" w14:textId="77777777" w:rsidR="00FD3708" w:rsidRPr="00656163" w:rsidRDefault="00FD3708" w:rsidP="00FD3708">
      <w:pPr>
        <w:pStyle w:val="ListParagraph"/>
        <w:numPr>
          <w:ilvl w:val="0"/>
          <w:numId w:val="4"/>
        </w:numPr>
        <w:rPr>
          <w:rStyle w:val="normaltextrun"/>
          <w:rFonts w:ascii="Times New Roman" w:eastAsia="Times New Roman" w:hAnsi="Times New Roman" w:cs="Times New Roman"/>
          <w:szCs w:val="24"/>
          <w:lang w:val="en"/>
        </w:rPr>
      </w:pPr>
      <w:r w:rsidRPr="00656163">
        <w:rPr>
          <w:rStyle w:val="normaltextrun"/>
          <w:rFonts w:ascii="Times New Roman" w:hAnsi="Times New Roman" w:cs="Times New Roman"/>
          <w:szCs w:val="24"/>
          <w:lang w:val="en"/>
        </w:rPr>
        <w:t xml:space="preserve">Items which must have shared utilization, such as copier/printer touchpads, must be cleaned after each use. </w:t>
      </w:r>
    </w:p>
    <w:p w14:paraId="4E907551" w14:textId="00387832" w:rsidR="00FD3708" w:rsidRPr="00656163" w:rsidRDefault="00FD3708" w:rsidP="00FD3708">
      <w:pPr>
        <w:pStyle w:val="ListParagraph"/>
        <w:numPr>
          <w:ilvl w:val="0"/>
          <w:numId w:val="4"/>
        </w:numPr>
        <w:rPr>
          <w:rStyle w:val="normaltextrun"/>
          <w:rFonts w:ascii="Times New Roman" w:eastAsia="Times New Roman" w:hAnsi="Times New Roman" w:cs="Times New Roman"/>
          <w:szCs w:val="24"/>
          <w:lang w:val="en"/>
        </w:rPr>
      </w:pPr>
      <w:r w:rsidRPr="00656163">
        <w:rPr>
          <w:rStyle w:val="normaltextrun"/>
          <w:rFonts w:ascii="Times New Roman" w:hAnsi="Times New Roman" w:cs="Times New Roman"/>
          <w:szCs w:val="24"/>
          <w:lang w:val="en"/>
        </w:rPr>
        <w:t>Communal items which cannot be easily cleaned, such as newspapers, magazines, candy dishes, business card racks</w:t>
      </w:r>
      <w:r w:rsidR="00E81838">
        <w:rPr>
          <w:rStyle w:val="normaltextrun"/>
          <w:rFonts w:ascii="Times New Roman" w:hAnsi="Times New Roman" w:cs="Times New Roman"/>
          <w:szCs w:val="24"/>
          <w:lang w:val="en"/>
        </w:rPr>
        <w:t>, etc.</w:t>
      </w:r>
      <w:r w:rsidRPr="00656163">
        <w:rPr>
          <w:rStyle w:val="normaltextrun"/>
          <w:rFonts w:ascii="Times New Roman" w:hAnsi="Times New Roman" w:cs="Times New Roman"/>
          <w:szCs w:val="24"/>
          <w:lang w:val="en"/>
        </w:rPr>
        <w:t xml:space="preserve">, are not permitted on site. </w:t>
      </w:r>
    </w:p>
    <w:p w14:paraId="16F17EB8" w14:textId="02BDEE77" w:rsidR="00FD3708" w:rsidRPr="00656163" w:rsidRDefault="00FD3708" w:rsidP="00FD3708">
      <w:pPr>
        <w:pStyle w:val="ListParagraph"/>
        <w:numPr>
          <w:ilvl w:val="0"/>
          <w:numId w:val="4"/>
        </w:numPr>
        <w:rPr>
          <w:rStyle w:val="normaltextrun"/>
          <w:rFonts w:ascii="Times New Roman" w:eastAsia="Times New Roman" w:hAnsi="Times New Roman" w:cs="Times New Roman"/>
          <w:szCs w:val="24"/>
          <w:lang w:val="en"/>
        </w:rPr>
      </w:pPr>
      <w:r w:rsidRPr="00656163">
        <w:rPr>
          <w:rStyle w:val="normaltextrun"/>
          <w:rFonts w:ascii="Times New Roman" w:hAnsi="Times New Roman" w:cs="Times New Roman"/>
          <w:szCs w:val="24"/>
          <w:lang w:val="en"/>
        </w:rPr>
        <w:t>Closed-door meetings must be kept at a minimum, with strict attention to physical distancing requirements. Video conferencing is preferred where possible.</w:t>
      </w:r>
    </w:p>
    <w:p w14:paraId="49970799" w14:textId="77777777" w:rsidR="00FD3708" w:rsidRPr="00656163" w:rsidRDefault="00FD3708" w:rsidP="00FD3708">
      <w:pPr>
        <w:pStyle w:val="ListParagraph"/>
        <w:numPr>
          <w:ilvl w:val="0"/>
          <w:numId w:val="4"/>
        </w:numPr>
        <w:rPr>
          <w:rStyle w:val="normaltextrun"/>
          <w:rFonts w:ascii="Times New Roman" w:eastAsia="Times New Roman" w:hAnsi="Times New Roman" w:cs="Times New Roman"/>
          <w:szCs w:val="24"/>
          <w:lang w:val="en"/>
        </w:rPr>
      </w:pPr>
      <w:r w:rsidRPr="00656163">
        <w:rPr>
          <w:rStyle w:val="normaltextrun"/>
          <w:rFonts w:ascii="Times New Roman" w:eastAsia="Times New Roman" w:hAnsi="Times New Roman" w:cs="Times New Roman"/>
          <w:szCs w:val="24"/>
          <w:lang w:val="en"/>
        </w:rPr>
        <w:t>Cough/sneeze into your sleeve, preferably into your elbow. If you use a tissue, discard it properly and clean/sanitize your hands immediately.</w:t>
      </w:r>
    </w:p>
    <w:p w14:paraId="308ABA68" w14:textId="1167D64E" w:rsidR="00FD3708" w:rsidRPr="00656163" w:rsidRDefault="00FD3708" w:rsidP="00FD3708">
      <w:pPr>
        <w:pStyle w:val="ListParagraph"/>
        <w:numPr>
          <w:ilvl w:val="0"/>
          <w:numId w:val="4"/>
        </w:numPr>
        <w:spacing w:after="0"/>
        <w:rPr>
          <w:rStyle w:val="normaltextrun"/>
          <w:rFonts w:ascii="Times New Roman" w:hAnsi="Times New Roman" w:cs="Times New Roman"/>
          <w:iCs/>
          <w:szCs w:val="24"/>
        </w:rPr>
      </w:pPr>
      <w:r w:rsidRPr="00656163">
        <w:rPr>
          <w:rStyle w:val="normaltextrun"/>
          <w:rFonts w:ascii="Times New Roman" w:eastAsia="Times New Roman" w:hAnsi="Times New Roman" w:cs="Times New Roman"/>
          <w:szCs w:val="24"/>
          <w:lang w:val="en"/>
        </w:rPr>
        <w:t>Avoid touching your face, particularly eyes, nose, and mouth</w:t>
      </w:r>
      <w:r w:rsidR="00E81838">
        <w:rPr>
          <w:rStyle w:val="normaltextrun"/>
          <w:rFonts w:ascii="Times New Roman" w:eastAsia="Times New Roman" w:hAnsi="Times New Roman" w:cs="Times New Roman"/>
          <w:szCs w:val="24"/>
          <w:lang w:val="en"/>
        </w:rPr>
        <w:t>,</w:t>
      </w:r>
      <w:r w:rsidRPr="00656163">
        <w:rPr>
          <w:rStyle w:val="normaltextrun"/>
          <w:rFonts w:ascii="Times New Roman" w:eastAsia="Times New Roman" w:hAnsi="Times New Roman" w:cs="Times New Roman"/>
          <w:szCs w:val="24"/>
          <w:lang w:val="en"/>
        </w:rPr>
        <w:t xml:space="preserve"> with your hands to prevent from getting infected.</w:t>
      </w:r>
    </w:p>
    <w:p w14:paraId="73BC2033" w14:textId="099EEA2F" w:rsidR="002757E0" w:rsidRPr="000F3F78" w:rsidRDefault="00FD3708" w:rsidP="00FD3244">
      <w:pPr>
        <w:pStyle w:val="ListParagraph"/>
        <w:numPr>
          <w:ilvl w:val="0"/>
          <w:numId w:val="4"/>
        </w:numPr>
        <w:spacing w:after="0"/>
        <w:rPr>
          <w:rStyle w:val="normaltextrun"/>
          <w:rFonts w:ascii="Times New Roman" w:hAnsi="Times New Roman" w:cs="Times New Roman"/>
          <w:iCs/>
          <w:szCs w:val="24"/>
        </w:rPr>
      </w:pPr>
      <w:r w:rsidRPr="00656163">
        <w:rPr>
          <w:rStyle w:val="normaltextrun"/>
          <w:rFonts w:ascii="Times New Roman" w:eastAsia="Times New Roman" w:hAnsi="Times New Roman" w:cs="Times New Roman"/>
          <w:szCs w:val="24"/>
          <w:lang w:val="en"/>
        </w:rPr>
        <w:t>If you find yourself coughing/sneezing on a regular basis, avoid close physical contact with your coworkers and take extra precautionary measures (such as requesting sick leave).</w:t>
      </w:r>
    </w:p>
    <w:p w14:paraId="29FBE9BD" w14:textId="3643C6E0" w:rsidR="005A1A60" w:rsidRPr="000F3F78" w:rsidRDefault="005A1A60" w:rsidP="00FD3244">
      <w:pPr>
        <w:pStyle w:val="ListParagraph"/>
        <w:numPr>
          <w:ilvl w:val="0"/>
          <w:numId w:val="4"/>
        </w:numPr>
        <w:spacing w:after="0"/>
        <w:rPr>
          <w:rStyle w:val="normaltextrun"/>
          <w:rFonts w:ascii="Times New Roman" w:hAnsi="Times New Roman" w:cs="Times New Roman"/>
          <w:iCs/>
          <w:szCs w:val="24"/>
        </w:rPr>
      </w:pPr>
      <w:r>
        <w:rPr>
          <w:rStyle w:val="normaltextrun"/>
          <w:rFonts w:ascii="Times New Roman" w:eastAsia="Times New Roman" w:hAnsi="Times New Roman" w:cs="Times New Roman"/>
          <w:szCs w:val="24"/>
          <w:lang w:val="en"/>
        </w:rPr>
        <w:t>Avoid shaking hands and coming into physical contact with others.</w:t>
      </w:r>
    </w:p>
    <w:p w14:paraId="01B4BDFB" w14:textId="77777777" w:rsidR="009F1926" w:rsidRPr="00BD5504" w:rsidRDefault="009F1926" w:rsidP="00DF7B5D">
      <w:pPr>
        <w:spacing w:after="0"/>
        <w:jc w:val="center"/>
        <w:rPr>
          <w:rFonts w:ascii="Times New Roman" w:hAnsi="Times New Roman" w:cs="Times New Roman"/>
          <w:b/>
          <w:bCs/>
          <w:iCs/>
          <w:szCs w:val="24"/>
        </w:rPr>
      </w:pPr>
    </w:p>
    <w:p w14:paraId="3D46C402" w14:textId="6B4BB7F0" w:rsidR="005A1A60" w:rsidRPr="00BD5504" w:rsidRDefault="005A1A60" w:rsidP="00DF7B5D">
      <w:pPr>
        <w:spacing w:after="0"/>
        <w:jc w:val="center"/>
        <w:rPr>
          <w:rFonts w:ascii="Times New Roman" w:hAnsi="Times New Roman" w:cs="Times New Roman"/>
          <w:b/>
          <w:bCs/>
          <w:iCs/>
          <w:szCs w:val="24"/>
        </w:rPr>
      </w:pPr>
      <w:r w:rsidRPr="00BD5504">
        <w:rPr>
          <w:rFonts w:ascii="Times New Roman" w:hAnsi="Times New Roman" w:cs="Times New Roman"/>
          <w:b/>
          <w:bCs/>
          <w:iCs/>
          <w:szCs w:val="24"/>
        </w:rPr>
        <w:t xml:space="preserve">TESTING </w:t>
      </w:r>
      <w:r w:rsidR="0019219C" w:rsidRPr="00BD5504">
        <w:rPr>
          <w:rFonts w:ascii="Times New Roman" w:hAnsi="Times New Roman" w:cs="Times New Roman"/>
          <w:b/>
          <w:bCs/>
          <w:iCs/>
          <w:szCs w:val="24"/>
        </w:rPr>
        <w:t>POSITIVE</w:t>
      </w:r>
      <w:r w:rsidRPr="00BD5504">
        <w:rPr>
          <w:rFonts w:ascii="Times New Roman" w:hAnsi="Times New Roman" w:cs="Times New Roman"/>
          <w:b/>
          <w:bCs/>
          <w:iCs/>
          <w:szCs w:val="24"/>
        </w:rPr>
        <w:t xml:space="preserve"> FOR COVID</w:t>
      </w:r>
    </w:p>
    <w:p w14:paraId="76A982AF" w14:textId="292F4419" w:rsidR="005A1A60" w:rsidRPr="00BD5504" w:rsidRDefault="00212327" w:rsidP="000F3F78">
      <w:pPr>
        <w:spacing w:after="0"/>
        <w:rPr>
          <w:rFonts w:ascii="Times New Roman" w:hAnsi="Times New Roman" w:cs="Times New Roman"/>
          <w:bCs/>
          <w:iCs/>
          <w:szCs w:val="24"/>
        </w:rPr>
      </w:pPr>
      <w:r w:rsidRPr="00BD5504">
        <w:rPr>
          <w:rFonts w:ascii="Times New Roman" w:hAnsi="Times New Roman" w:cs="Times New Roman"/>
          <w:bCs/>
          <w:iCs/>
          <w:szCs w:val="24"/>
        </w:rPr>
        <w:t>If an employee or any member of their immediate family tests positive for COVID or shows COVID symptoms, the employee is to do the following:</w:t>
      </w:r>
    </w:p>
    <w:p w14:paraId="5E2E16D8" w14:textId="2FE213A4" w:rsidR="00212327" w:rsidRPr="00BD5504" w:rsidRDefault="00212327" w:rsidP="000F3F78">
      <w:pPr>
        <w:pStyle w:val="ListParagraph"/>
        <w:numPr>
          <w:ilvl w:val="0"/>
          <w:numId w:val="9"/>
        </w:numPr>
        <w:spacing w:after="0"/>
        <w:rPr>
          <w:rFonts w:ascii="Times New Roman" w:hAnsi="Times New Roman" w:cs="Times New Roman"/>
          <w:bCs/>
          <w:iCs/>
          <w:szCs w:val="24"/>
        </w:rPr>
      </w:pPr>
      <w:r w:rsidRPr="00BD5504">
        <w:rPr>
          <w:rFonts w:ascii="Times New Roman" w:hAnsi="Times New Roman" w:cs="Times New Roman"/>
          <w:bCs/>
          <w:iCs/>
          <w:szCs w:val="24"/>
        </w:rPr>
        <w:t>Notify his or her immediate supervisor</w:t>
      </w:r>
    </w:p>
    <w:p w14:paraId="29AB68D9" w14:textId="52DC7071" w:rsidR="00212327" w:rsidRPr="00BD5504" w:rsidRDefault="00212327" w:rsidP="000F3F78">
      <w:pPr>
        <w:pStyle w:val="ListParagraph"/>
        <w:numPr>
          <w:ilvl w:val="0"/>
          <w:numId w:val="9"/>
        </w:numPr>
        <w:spacing w:after="0"/>
        <w:rPr>
          <w:rFonts w:ascii="Times New Roman" w:hAnsi="Times New Roman" w:cs="Times New Roman"/>
          <w:bCs/>
          <w:iCs/>
          <w:szCs w:val="24"/>
        </w:rPr>
      </w:pPr>
      <w:r w:rsidRPr="00BD5504">
        <w:rPr>
          <w:rFonts w:ascii="Times New Roman" w:hAnsi="Times New Roman" w:cs="Times New Roman"/>
          <w:bCs/>
          <w:iCs/>
          <w:szCs w:val="24"/>
        </w:rPr>
        <w:t xml:space="preserve">Avoid coming to work or in contact with other coworkers, </w:t>
      </w:r>
      <w:proofErr w:type="gramStart"/>
      <w:r w:rsidRPr="00BD5504">
        <w:rPr>
          <w:rFonts w:ascii="Times New Roman" w:hAnsi="Times New Roman" w:cs="Times New Roman"/>
          <w:bCs/>
          <w:iCs/>
          <w:szCs w:val="24"/>
        </w:rPr>
        <w:t>customers</w:t>
      </w:r>
      <w:proofErr w:type="gramEnd"/>
      <w:r w:rsidRPr="00BD5504">
        <w:rPr>
          <w:rFonts w:ascii="Times New Roman" w:hAnsi="Times New Roman" w:cs="Times New Roman"/>
          <w:bCs/>
          <w:iCs/>
          <w:szCs w:val="24"/>
        </w:rPr>
        <w:t xml:space="preserve"> and vendors for a period of 14 days.  A shorter </w:t>
      </w:r>
      <w:proofErr w:type="gramStart"/>
      <w:r w:rsidRPr="00BD5504">
        <w:rPr>
          <w:rFonts w:ascii="Times New Roman" w:hAnsi="Times New Roman" w:cs="Times New Roman"/>
          <w:bCs/>
          <w:iCs/>
          <w:szCs w:val="24"/>
        </w:rPr>
        <w:t>time period</w:t>
      </w:r>
      <w:proofErr w:type="gramEnd"/>
      <w:r w:rsidRPr="00BD5504">
        <w:rPr>
          <w:rFonts w:ascii="Times New Roman" w:hAnsi="Times New Roman" w:cs="Times New Roman"/>
          <w:bCs/>
          <w:iCs/>
          <w:szCs w:val="24"/>
        </w:rPr>
        <w:t xml:space="preserve"> may be approved with verification of a negative COVID test.</w:t>
      </w:r>
    </w:p>
    <w:p w14:paraId="5EDA4582" w14:textId="77777777" w:rsidR="005A1A60" w:rsidRPr="00656163" w:rsidRDefault="005A1A60" w:rsidP="00DF7B5D">
      <w:pPr>
        <w:spacing w:after="0"/>
        <w:jc w:val="center"/>
        <w:rPr>
          <w:rFonts w:ascii="Times New Roman" w:hAnsi="Times New Roman" w:cs="Times New Roman"/>
          <w:b/>
          <w:bCs/>
          <w:i/>
          <w:szCs w:val="24"/>
        </w:rPr>
      </w:pPr>
    </w:p>
    <w:p w14:paraId="20179BE8" w14:textId="6FB5FAEF" w:rsidR="009F1926" w:rsidRDefault="009F1926" w:rsidP="00DF7B5D">
      <w:pPr>
        <w:spacing w:after="0"/>
        <w:jc w:val="center"/>
        <w:rPr>
          <w:rFonts w:ascii="Times New Roman" w:hAnsi="Times New Roman" w:cs="Times New Roman"/>
          <w:b/>
          <w:bCs/>
          <w:i/>
          <w:szCs w:val="24"/>
        </w:rPr>
      </w:pPr>
      <w:r>
        <w:rPr>
          <w:rFonts w:ascii="Times New Roman" w:hAnsi="Times New Roman" w:cs="Times New Roman"/>
          <w:b/>
          <w:bCs/>
          <w:i/>
          <w:szCs w:val="24"/>
        </w:rPr>
        <w:t>POTENTIAL COVID-19 EXPOSURE</w:t>
      </w:r>
      <w:r w:rsidR="002166F1">
        <w:rPr>
          <w:rFonts w:ascii="Times New Roman" w:hAnsi="Times New Roman" w:cs="Times New Roman"/>
          <w:b/>
          <w:bCs/>
          <w:i/>
          <w:szCs w:val="24"/>
        </w:rPr>
        <w:t xml:space="preserve"> NOTICE</w:t>
      </w:r>
    </w:p>
    <w:p w14:paraId="3E6CA691" w14:textId="77777777" w:rsidR="002166F1" w:rsidRDefault="002166F1" w:rsidP="002166F1">
      <w:pPr>
        <w:spacing w:after="0"/>
        <w:rPr>
          <w:rFonts w:ascii="Times New Roman" w:hAnsi="Times New Roman" w:cs="Times New Roman"/>
          <w:iCs/>
          <w:szCs w:val="24"/>
        </w:rPr>
      </w:pPr>
    </w:p>
    <w:p w14:paraId="2957C496" w14:textId="0C197DC7" w:rsidR="002166F1" w:rsidRDefault="002166F1" w:rsidP="002166F1">
      <w:pPr>
        <w:spacing w:after="0"/>
        <w:rPr>
          <w:rFonts w:ascii="Times New Roman" w:hAnsi="Times New Roman" w:cs="Times New Roman"/>
          <w:iCs/>
          <w:szCs w:val="24"/>
        </w:rPr>
      </w:pPr>
      <w:r>
        <w:rPr>
          <w:rFonts w:ascii="Times New Roman" w:hAnsi="Times New Roman" w:cs="Times New Roman"/>
          <w:iCs/>
          <w:szCs w:val="24"/>
        </w:rPr>
        <w:t>Upon confirmation of a potential COVID-19 exposure, the Company will send a “</w:t>
      </w:r>
      <w:r>
        <w:rPr>
          <w:rFonts w:ascii="Times New Roman" w:hAnsi="Times New Roman" w:cs="Times New Roman"/>
          <w:i/>
          <w:szCs w:val="24"/>
        </w:rPr>
        <w:t xml:space="preserve">COVID-19 EXPOSURE LETTER NOTICE” </w:t>
      </w:r>
      <w:r>
        <w:rPr>
          <w:rFonts w:ascii="Times New Roman" w:hAnsi="Times New Roman" w:cs="Times New Roman"/>
          <w:iCs/>
          <w:szCs w:val="24"/>
        </w:rPr>
        <w:t xml:space="preserve">to </w:t>
      </w:r>
      <w:r w:rsidRPr="002166F1">
        <w:rPr>
          <w:rFonts w:ascii="Times New Roman" w:hAnsi="Times New Roman" w:cs="Times New Roman"/>
          <w:iCs/>
          <w:szCs w:val="24"/>
        </w:rPr>
        <w:t xml:space="preserve">those people who may have worked in </w:t>
      </w:r>
      <w:proofErr w:type="gramStart"/>
      <w:r w:rsidRPr="002166F1">
        <w:rPr>
          <w:rFonts w:ascii="Times New Roman" w:hAnsi="Times New Roman" w:cs="Times New Roman"/>
          <w:iCs/>
          <w:szCs w:val="24"/>
        </w:rPr>
        <w:t>close proximity</w:t>
      </w:r>
      <w:proofErr w:type="gramEnd"/>
      <w:r w:rsidRPr="002166F1">
        <w:rPr>
          <w:rFonts w:ascii="Times New Roman" w:hAnsi="Times New Roman" w:cs="Times New Roman"/>
          <w:iCs/>
          <w:szCs w:val="24"/>
        </w:rPr>
        <w:t xml:space="preserve"> with </w:t>
      </w:r>
      <w:r w:rsidRPr="002166F1">
        <w:rPr>
          <w:rFonts w:ascii="Times New Roman" w:hAnsi="Times New Roman" w:cs="Times New Roman"/>
          <w:iCs/>
          <w:szCs w:val="24"/>
        </w:rPr>
        <w:lastRenderedPageBreak/>
        <w:t>th</w:t>
      </w:r>
      <w:r>
        <w:rPr>
          <w:rFonts w:ascii="Times New Roman" w:hAnsi="Times New Roman" w:cs="Times New Roman"/>
          <w:iCs/>
          <w:szCs w:val="24"/>
        </w:rPr>
        <w:t>e</w:t>
      </w:r>
      <w:r w:rsidRPr="002166F1">
        <w:rPr>
          <w:rFonts w:ascii="Times New Roman" w:hAnsi="Times New Roman" w:cs="Times New Roman"/>
          <w:iCs/>
          <w:szCs w:val="24"/>
        </w:rPr>
        <w:t xml:space="preserve"> employee </w:t>
      </w:r>
      <w:r>
        <w:rPr>
          <w:rFonts w:ascii="Times New Roman" w:hAnsi="Times New Roman" w:cs="Times New Roman"/>
          <w:iCs/>
          <w:szCs w:val="24"/>
        </w:rPr>
        <w:t xml:space="preserve">who has tested positive for COVID-19 </w:t>
      </w:r>
      <w:r w:rsidRPr="002166F1">
        <w:rPr>
          <w:rFonts w:ascii="Times New Roman" w:hAnsi="Times New Roman" w:cs="Times New Roman"/>
          <w:iCs/>
          <w:szCs w:val="24"/>
        </w:rPr>
        <w:t>during the past 14 days of a potential exposure.</w:t>
      </w:r>
      <w:r w:rsidR="00B568A2">
        <w:rPr>
          <w:rFonts w:ascii="Times New Roman" w:hAnsi="Times New Roman" w:cs="Times New Roman"/>
          <w:iCs/>
          <w:szCs w:val="24"/>
        </w:rPr>
        <w:t xml:space="preserve"> </w:t>
      </w:r>
      <w:r w:rsidRPr="002166F1">
        <w:rPr>
          <w:rFonts w:ascii="Times New Roman" w:hAnsi="Times New Roman" w:cs="Times New Roman"/>
          <w:iCs/>
          <w:szCs w:val="24"/>
        </w:rPr>
        <w:t>In compliance with privacy laws, the employee’s name will not be disclosed.</w:t>
      </w:r>
      <w:r>
        <w:rPr>
          <w:rFonts w:ascii="Times New Roman" w:hAnsi="Times New Roman" w:cs="Times New Roman"/>
          <w:iCs/>
          <w:szCs w:val="24"/>
        </w:rPr>
        <w:t xml:space="preserve"> </w:t>
      </w:r>
    </w:p>
    <w:p w14:paraId="30AE1F3D" w14:textId="77777777" w:rsidR="002166F1" w:rsidRDefault="002166F1" w:rsidP="002166F1">
      <w:pPr>
        <w:spacing w:after="0"/>
        <w:rPr>
          <w:rFonts w:ascii="Times New Roman" w:hAnsi="Times New Roman" w:cs="Times New Roman"/>
          <w:iCs/>
          <w:szCs w:val="24"/>
        </w:rPr>
      </w:pPr>
    </w:p>
    <w:p w14:paraId="336893F8" w14:textId="3843BD8F" w:rsidR="002166F1" w:rsidRDefault="002166F1" w:rsidP="002166F1">
      <w:pPr>
        <w:spacing w:after="0"/>
        <w:rPr>
          <w:rFonts w:ascii="Times New Roman" w:hAnsi="Times New Roman" w:cs="Times New Roman"/>
          <w:iCs/>
          <w:szCs w:val="24"/>
        </w:rPr>
      </w:pPr>
      <w:r w:rsidRPr="002166F1">
        <w:rPr>
          <w:rFonts w:ascii="Times New Roman" w:hAnsi="Times New Roman" w:cs="Times New Roman"/>
          <w:iCs/>
          <w:szCs w:val="24"/>
        </w:rPr>
        <w:t xml:space="preserve">Following guidelines from the Centers for Disease Control and Prevention (CDC), </w:t>
      </w:r>
      <w:r>
        <w:rPr>
          <w:rFonts w:ascii="Times New Roman" w:hAnsi="Times New Roman" w:cs="Times New Roman"/>
          <w:iCs/>
          <w:szCs w:val="24"/>
        </w:rPr>
        <w:t>will provide guidance on steps to follow</w:t>
      </w:r>
      <w:r w:rsidR="003576F1">
        <w:rPr>
          <w:rFonts w:ascii="Times New Roman" w:hAnsi="Times New Roman" w:cs="Times New Roman"/>
          <w:iCs/>
          <w:szCs w:val="24"/>
        </w:rPr>
        <w:t>.</w:t>
      </w:r>
    </w:p>
    <w:p w14:paraId="19CBDB83" w14:textId="77777777" w:rsidR="00B6402B" w:rsidRPr="002166F1" w:rsidRDefault="00B6402B" w:rsidP="002166F1">
      <w:pPr>
        <w:spacing w:after="0"/>
        <w:rPr>
          <w:rFonts w:ascii="Times New Roman" w:hAnsi="Times New Roman" w:cs="Times New Roman"/>
          <w:iCs/>
          <w:szCs w:val="24"/>
        </w:rPr>
      </w:pPr>
    </w:p>
    <w:p w14:paraId="66187389" w14:textId="2C4B6AB7" w:rsidR="00DF7B5D" w:rsidRPr="00656163" w:rsidRDefault="00D3383A" w:rsidP="00DF7B5D">
      <w:pPr>
        <w:spacing w:after="0"/>
        <w:jc w:val="center"/>
        <w:rPr>
          <w:rFonts w:ascii="Times New Roman" w:hAnsi="Times New Roman" w:cs="Times New Roman"/>
          <w:b/>
          <w:bCs/>
          <w:szCs w:val="24"/>
        </w:rPr>
      </w:pPr>
      <w:r w:rsidRPr="00656163">
        <w:rPr>
          <w:rFonts w:ascii="Times New Roman" w:hAnsi="Times New Roman" w:cs="Times New Roman"/>
          <w:b/>
          <w:bCs/>
          <w:i/>
          <w:szCs w:val="24"/>
        </w:rPr>
        <w:t>FAMILIES FIRST CORONAVIRUS RESPONSE ACT</w:t>
      </w:r>
      <w:r w:rsidR="00E65079" w:rsidRPr="00656163">
        <w:rPr>
          <w:rFonts w:ascii="Times New Roman" w:hAnsi="Times New Roman" w:cs="Times New Roman"/>
          <w:b/>
          <w:bCs/>
          <w:i/>
          <w:szCs w:val="24"/>
        </w:rPr>
        <w:t xml:space="preserve"> </w:t>
      </w:r>
      <w:r w:rsidR="00027450" w:rsidRPr="00656163">
        <w:rPr>
          <w:rFonts w:ascii="Times New Roman" w:hAnsi="Times New Roman" w:cs="Times New Roman"/>
          <w:b/>
          <w:bCs/>
          <w:i/>
          <w:szCs w:val="24"/>
        </w:rPr>
        <w:t>(FFCRA)</w:t>
      </w:r>
    </w:p>
    <w:p w14:paraId="19BCD890" w14:textId="77777777" w:rsidR="00E65079" w:rsidRPr="00656163" w:rsidRDefault="00E65079" w:rsidP="00DF7B5D">
      <w:pPr>
        <w:spacing w:after="0"/>
        <w:rPr>
          <w:rFonts w:ascii="Times New Roman" w:hAnsi="Times New Roman" w:cs="Times New Roman"/>
          <w:szCs w:val="24"/>
        </w:rPr>
      </w:pPr>
    </w:p>
    <w:p w14:paraId="4C173723" w14:textId="57953465" w:rsidR="00E65079" w:rsidRDefault="00E81838" w:rsidP="00E65079">
      <w:pPr>
        <w:spacing w:after="0"/>
        <w:rPr>
          <w:rFonts w:ascii="Times New Roman" w:hAnsi="Times New Roman" w:cs="Times New Roman"/>
          <w:szCs w:val="24"/>
        </w:rPr>
      </w:pPr>
      <w:r w:rsidRPr="00E81838">
        <w:rPr>
          <w:rFonts w:ascii="Times New Roman" w:hAnsi="Times New Roman" w:cs="Times New Roman"/>
          <w:i/>
          <w:szCs w:val="24"/>
        </w:rPr>
        <w:t>[</w:t>
      </w:r>
      <w:r w:rsidRPr="000F3F78">
        <w:rPr>
          <w:rFonts w:ascii="Times New Roman" w:hAnsi="Times New Roman" w:cs="Times New Roman"/>
          <w:i/>
          <w:color w:val="FF0000"/>
          <w:szCs w:val="24"/>
        </w:rPr>
        <w:t>If under 500 employees</w:t>
      </w:r>
      <w:r w:rsidRPr="00E81838">
        <w:rPr>
          <w:rFonts w:ascii="Times New Roman" w:hAnsi="Times New Roman" w:cs="Times New Roman"/>
          <w:i/>
          <w:szCs w:val="24"/>
        </w:rPr>
        <w:t xml:space="preserve">] </w:t>
      </w:r>
      <w:r w:rsidR="00E65079" w:rsidRPr="00656163">
        <w:rPr>
          <w:rFonts w:ascii="Times New Roman" w:hAnsi="Times New Roman" w:cs="Times New Roman"/>
          <w:szCs w:val="24"/>
        </w:rPr>
        <w:t xml:space="preserve">The </w:t>
      </w:r>
      <w:r w:rsidR="00987F03" w:rsidRPr="00656163">
        <w:rPr>
          <w:rFonts w:ascii="Times New Roman" w:hAnsi="Times New Roman" w:cs="Times New Roman"/>
          <w:szCs w:val="24"/>
        </w:rPr>
        <w:t xml:space="preserve">Company will </w:t>
      </w:r>
      <w:r w:rsidR="00A8112B" w:rsidRPr="00656163">
        <w:rPr>
          <w:rFonts w:ascii="Times New Roman" w:hAnsi="Times New Roman" w:cs="Times New Roman"/>
          <w:szCs w:val="24"/>
        </w:rPr>
        <w:t>follow</w:t>
      </w:r>
      <w:r w:rsidR="003176F1" w:rsidRPr="00656163">
        <w:rPr>
          <w:rFonts w:ascii="Times New Roman" w:hAnsi="Times New Roman" w:cs="Times New Roman"/>
          <w:szCs w:val="24"/>
        </w:rPr>
        <w:t xml:space="preserve"> the requirements of </w:t>
      </w:r>
      <w:r w:rsidR="00DF7B5D" w:rsidRPr="00656163">
        <w:rPr>
          <w:rFonts w:ascii="Times New Roman" w:hAnsi="Times New Roman" w:cs="Times New Roman"/>
          <w:szCs w:val="24"/>
        </w:rPr>
        <w:t xml:space="preserve">the </w:t>
      </w:r>
      <w:r w:rsidR="00DF7B5D" w:rsidRPr="00656163">
        <w:rPr>
          <w:rFonts w:ascii="Times New Roman" w:hAnsi="Times New Roman" w:cs="Times New Roman"/>
          <w:i/>
          <w:szCs w:val="24"/>
        </w:rPr>
        <w:t>Families First Coronavirus Response Act</w:t>
      </w:r>
      <w:r w:rsidR="00DF7B5D" w:rsidRPr="00656163">
        <w:rPr>
          <w:rFonts w:ascii="Times New Roman" w:hAnsi="Times New Roman" w:cs="Times New Roman"/>
          <w:szCs w:val="24"/>
        </w:rPr>
        <w:t xml:space="preserve"> (FFCRA)</w:t>
      </w:r>
      <w:r w:rsidR="00E65079" w:rsidRPr="00656163">
        <w:rPr>
          <w:rFonts w:ascii="Times New Roman" w:hAnsi="Times New Roman" w:cs="Times New Roman"/>
          <w:szCs w:val="24"/>
        </w:rPr>
        <w:t xml:space="preserve"> </w:t>
      </w:r>
      <w:r w:rsidR="0017749E" w:rsidRPr="00656163">
        <w:rPr>
          <w:rFonts w:ascii="Times New Roman" w:hAnsi="Times New Roman" w:cs="Times New Roman"/>
          <w:szCs w:val="24"/>
        </w:rPr>
        <w:t>effective</w:t>
      </w:r>
      <w:r w:rsidR="00E65079" w:rsidRPr="00656163">
        <w:rPr>
          <w:rFonts w:ascii="Times New Roman" w:hAnsi="Times New Roman" w:cs="Times New Roman"/>
          <w:szCs w:val="24"/>
        </w:rPr>
        <w:t xml:space="preserve"> </w:t>
      </w:r>
      <w:r w:rsidR="00DF7B5D" w:rsidRPr="00656163">
        <w:rPr>
          <w:rFonts w:ascii="Times New Roman" w:hAnsi="Times New Roman" w:cs="Times New Roman"/>
          <w:szCs w:val="24"/>
        </w:rPr>
        <w:t xml:space="preserve">April </w:t>
      </w:r>
      <w:r w:rsidR="00E65079" w:rsidRPr="00656163">
        <w:rPr>
          <w:rFonts w:ascii="Times New Roman" w:hAnsi="Times New Roman" w:cs="Times New Roman"/>
          <w:szCs w:val="24"/>
        </w:rPr>
        <w:t>1</w:t>
      </w:r>
      <w:r w:rsidR="00DF7B5D" w:rsidRPr="00656163">
        <w:rPr>
          <w:rFonts w:ascii="Times New Roman" w:hAnsi="Times New Roman" w:cs="Times New Roman"/>
          <w:szCs w:val="24"/>
        </w:rPr>
        <w:t>, 2020</w:t>
      </w:r>
      <w:r w:rsidR="00A8112B" w:rsidRPr="00656163">
        <w:rPr>
          <w:rFonts w:ascii="Times New Roman" w:hAnsi="Times New Roman" w:cs="Times New Roman"/>
          <w:szCs w:val="24"/>
        </w:rPr>
        <w:t xml:space="preserve"> </w:t>
      </w:r>
      <w:r w:rsidR="00987F03" w:rsidRPr="00656163">
        <w:rPr>
          <w:rFonts w:ascii="Times New Roman" w:hAnsi="Times New Roman" w:cs="Times New Roman"/>
          <w:szCs w:val="24"/>
        </w:rPr>
        <w:t>through</w:t>
      </w:r>
      <w:r w:rsidR="00DF7B5D" w:rsidRPr="00656163">
        <w:rPr>
          <w:rFonts w:ascii="Times New Roman" w:hAnsi="Times New Roman" w:cs="Times New Roman"/>
          <w:szCs w:val="24"/>
        </w:rPr>
        <w:t xml:space="preserve"> December 31, 2020</w:t>
      </w:r>
      <w:r w:rsidR="00987F03" w:rsidRPr="00656163">
        <w:rPr>
          <w:rFonts w:ascii="Times New Roman" w:hAnsi="Times New Roman" w:cs="Times New Roman"/>
          <w:szCs w:val="24"/>
        </w:rPr>
        <w:t xml:space="preserve"> or as directed by government agency(s) and/or law</w:t>
      </w:r>
      <w:r w:rsidR="00E65079" w:rsidRPr="00656163">
        <w:rPr>
          <w:rFonts w:ascii="Times New Roman" w:hAnsi="Times New Roman" w:cs="Times New Roman"/>
          <w:szCs w:val="24"/>
        </w:rPr>
        <w:t>, including all federal, state, or local laws relevant to the FFCRA requirements</w:t>
      </w:r>
      <w:r w:rsidR="0017749E" w:rsidRPr="00656163">
        <w:rPr>
          <w:rFonts w:ascii="Times New Roman" w:hAnsi="Times New Roman" w:cs="Times New Roman"/>
          <w:szCs w:val="24"/>
        </w:rPr>
        <w:t>,</w:t>
      </w:r>
      <w:r w:rsidR="00E65079" w:rsidRPr="00656163">
        <w:rPr>
          <w:rFonts w:ascii="Times New Roman" w:hAnsi="Times New Roman" w:cs="Times New Roman"/>
          <w:szCs w:val="24"/>
        </w:rPr>
        <w:t xml:space="preserve"> to the best of its ability.</w:t>
      </w:r>
    </w:p>
    <w:p w14:paraId="30684429" w14:textId="77777777" w:rsidR="00E67C49" w:rsidRPr="00656163" w:rsidRDefault="00E67C49" w:rsidP="00E65079">
      <w:pPr>
        <w:spacing w:after="0"/>
        <w:rPr>
          <w:rFonts w:ascii="Times New Roman" w:hAnsi="Times New Roman" w:cs="Times New Roman"/>
          <w:szCs w:val="24"/>
        </w:rPr>
      </w:pPr>
    </w:p>
    <w:p w14:paraId="22AC5641" w14:textId="69FAFA5D" w:rsidR="00DF7B5D" w:rsidRPr="00656163" w:rsidRDefault="00D3383A" w:rsidP="00DF7B5D">
      <w:pPr>
        <w:spacing w:after="0"/>
        <w:rPr>
          <w:rFonts w:ascii="Times New Roman" w:hAnsi="Times New Roman" w:cs="Times New Roman"/>
          <w:szCs w:val="24"/>
        </w:rPr>
      </w:pPr>
      <w:r w:rsidRPr="00656163">
        <w:rPr>
          <w:rFonts w:ascii="Times New Roman" w:hAnsi="Times New Roman" w:cs="Times New Roman"/>
          <w:szCs w:val="24"/>
        </w:rPr>
        <w:t>This Policy c</w:t>
      </w:r>
      <w:r w:rsidR="003176F1" w:rsidRPr="00656163">
        <w:rPr>
          <w:rFonts w:ascii="Times New Roman" w:hAnsi="Times New Roman" w:cs="Times New Roman"/>
          <w:szCs w:val="24"/>
        </w:rPr>
        <w:t xml:space="preserve">overs all </w:t>
      </w:r>
      <w:r w:rsidR="0017749E" w:rsidRPr="00656163">
        <w:rPr>
          <w:rFonts w:ascii="Times New Roman" w:hAnsi="Times New Roman" w:cs="Times New Roman"/>
          <w:szCs w:val="24"/>
        </w:rPr>
        <w:t xml:space="preserve">full-time and part-time </w:t>
      </w:r>
      <w:r w:rsidR="003176F1" w:rsidRPr="00656163">
        <w:rPr>
          <w:rFonts w:ascii="Times New Roman" w:hAnsi="Times New Roman" w:cs="Times New Roman"/>
          <w:szCs w:val="24"/>
        </w:rPr>
        <w:t xml:space="preserve">employees </w:t>
      </w:r>
      <w:r w:rsidR="00E65079" w:rsidRPr="00656163">
        <w:rPr>
          <w:rFonts w:ascii="Times New Roman" w:hAnsi="Times New Roman" w:cs="Times New Roman"/>
          <w:szCs w:val="24"/>
        </w:rPr>
        <w:t xml:space="preserve">of </w:t>
      </w:r>
      <w:r w:rsidR="003176F1" w:rsidRPr="00656163">
        <w:rPr>
          <w:rFonts w:ascii="Times New Roman" w:hAnsi="Times New Roman" w:cs="Times New Roman"/>
          <w:szCs w:val="24"/>
          <w:highlight w:val="yellow"/>
        </w:rPr>
        <w:t>[insert Company name].</w:t>
      </w:r>
      <w:r w:rsidR="003176F1" w:rsidRPr="00656163">
        <w:rPr>
          <w:rFonts w:ascii="Times New Roman" w:hAnsi="Times New Roman" w:cs="Times New Roman"/>
          <w:szCs w:val="24"/>
        </w:rPr>
        <w:t xml:space="preserve">  </w:t>
      </w:r>
    </w:p>
    <w:p w14:paraId="0439C218" w14:textId="36D7B629" w:rsidR="003176F1" w:rsidRPr="00656163" w:rsidRDefault="003176F1" w:rsidP="00DF7B5D">
      <w:pPr>
        <w:spacing w:after="0"/>
        <w:rPr>
          <w:rFonts w:ascii="Times New Roman" w:hAnsi="Times New Roman" w:cs="Times New Roman"/>
          <w:szCs w:val="24"/>
        </w:rPr>
      </w:pPr>
    </w:p>
    <w:p w14:paraId="0C741984" w14:textId="7A219F51" w:rsidR="003176F1" w:rsidRPr="00656163" w:rsidRDefault="003176F1" w:rsidP="00DF7B5D">
      <w:pPr>
        <w:spacing w:after="0"/>
        <w:rPr>
          <w:rFonts w:ascii="Times New Roman" w:hAnsi="Times New Roman" w:cs="Times New Roman"/>
          <w:szCs w:val="24"/>
        </w:rPr>
      </w:pPr>
      <w:r w:rsidRPr="00656163">
        <w:rPr>
          <w:rFonts w:ascii="Times New Roman" w:hAnsi="Times New Roman" w:cs="Times New Roman"/>
          <w:szCs w:val="24"/>
        </w:rPr>
        <w:t xml:space="preserve">While management </w:t>
      </w:r>
      <w:r w:rsidR="00594BC5" w:rsidRPr="00656163">
        <w:rPr>
          <w:rFonts w:ascii="Times New Roman" w:hAnsi="Times New Roman" w:cs="Times New Roman"/>
          <w:szCs w:val="24"/>
        </w:rPr>
        <w:t xml:space="preserve">will work </w:t>
      </w:r>
      <w:r w:rsidRPr="00656163">
        <w:rPr>
          <w:rFonts w:ascii="Times New Roman" w:hAnsi="Times New Roman" w:cs="Times New Roman"/>
          <w:szCs w:val="24"/>
        </w:rPr>
        <w:t xml:space="preserve">to ensure compliance </w:t>
      </w:r>
      <w:r w:rsidR="00594BC5" w:rsidRPr="00656163">
        <w:rPr>
          <w:rFonts w:ascii="Times New Roman" w:hAnsi="Times New Roman" w:cs="Times New Roman"/>
          <w:szCs w:val="24"/>
        </w:rPr>
        <w:t xml:space="preserve">with </w:t>
      </w:r>
      <w:r w:rsidRPr="00656163">
        <w:rPr>
          <w:rFonts w:ascii="Times New Roman" w:hAnsi="Times New Roman" w:cs="Times New Roman"/>
          <w:szCs w:val="24"/>
        </w:rPr>
        <w:t>the FFCRA, employee</w:t>
      </w:r>
      <w:r w:rsidR="00594BC5" w:rsidRPr="00656163">
        <w:rPr>
          <w:rFonts w:ascii="Times New Roman" w:hAnsi="Times New Roman" w:cs="Times New Roman"/>
          <w:szCs w:val="24"/>
        </w:rPr>
        <w:t xml:space="preserve">s are </w:t>
      </w:r>
      <w:r w:rsidR="00E81838">
        <w:rPr>
          <w:rFonts w:ascii="Times New Roman" w:hAnsi="Times New Roman" w:cs="Times New Roman"/>
          <w:szCs w:val="24"/>
        </w:rPr>
        <w:t xml:space="preserve">requested </w:t>
      </w:r>
      <w:r w:rsidR="0017749E" w:rsidRPr="00656163">
        <w:rPr>
          <w:rFonts w:ascii="Times New Roman" w:hAnsi="Times New Roman" w:cs="Times New Roman"/>
          <w:szCs w:val="24"/>
        </w:rPr>
        <w:t xml:space="preserve">and </w:t>
      </w:r>
      <w:r w:rsidR="00594BC5" w:rsidRPr="00656163">
        <w:rPr>
          <w:rFonts w:ascii="Times New Roman" w:hAnsi="Times New Roman" w:cs="Times New Roman"/>
          <w:szCs w:val="24"/>
        </w:rPr>
        <w:t>expected to do</w:t>
      </w:r>
      <w:r w:rsidRPr="00656163">
        <w:rPr>
          <w:rFonts w:ascii="Times New Roman" w:hAnsi="Times New Roman" w:cs="Times New Roman"/>
          <w:szCs w:val="24"/>
        </w:rPr>
        <w:t xml:space="preserve"> their part to </w:t>
      </w:r>
      <w:r w:rsidR="00594BC5" w:rsidRPr="00656163">
        <w:rPr>
          <w:rFonts w:ascii="Times New Roman" w:hAnsi="Times New Roman" w:cs="Times New Roman"/>
          <w:szCs w:val="24"/>
        </w:rPr>
        <w:t>assist</w:t>
      </w:r>
      <w:r w:rsidRPr="00656163">
        <w:rPr>
          <w:rFonts w:ascii="Times New Roman" w:hAnsi="Times New Roman" w:cs="Times New Roman"/>
          <w:szCs w:val="24"/>
        </w:rPr>
        <w:t xml:space="preserve"> </w:t>
      </w:r>
      <w:r w:rsidR="00AE350C" w:rsidRPr="00656163">
        <w:rPr>
          <w:rFonts w:ascii="Times New Roman" w:hAnsi="Times New Roman" w:cs="Times New Roman"/>
          <w:szCs w:val="24"/>
        </w:rPr>
        <w:t xml:space="preserve">in </w:t>
      </w:r>
      <w:r w:rsidRPr="00656163">
        <w:rPr>
          <w:rFonts w:ascii="Times New Roman" w:hAnsi="Times New Roman" w:cs="Times New Roman"/>
          <w:szCs w:val="24"/>
        </w:rPr>
        <w:t xml:space="preserve">working through </w:t>
      </w:r>
      <w:r w:rsidR="00AE350C" w:rsidRPr="00656163">
        <w:rPr>
          <w:rFonts w:ascii="Times New Roman" w:hAnsi="Times New Roman" w:cs="Times New Roman"/>
          <w:szCs w:val="24"/>
        </w:rPr>
        <w:t>the various provisions</w:t>
      </w:r>
      <w:r w:rsidR="00E65079" w:rsidRPr="00656163">
        <w:rPr>
          <w:rFonts w:ascii="Times New Roman" w:hAnsi="Times New Roman" w:cs="Times New Roman"/>
          <w:szCs w:val="24"/>
        </w:rPr>
        <w:t xml:space="preserve"> and keeping the Company informed of their need for possible </w:t>
      </w:r>
      <w:r w:rsidR="004B4933">
        <w:rPr>
          <w:rFonts w:ascii="Times New Roman" w:hAnsi="Times New Roman" w:cs="Times New Roman"/>
          <w:szCs w:val="24"/>
        </w:rPr>
        <w:t xml:space="preserve">leave </w:t>
      </w:r>
      <w:r w:rsidR="00E65079" w:rsidRPr="00656163">
        <w:rPr>
          <w:rFonts w:ascii="Times New Roman" w:hAnsi="Times New Roman" w:cs="Times New Roman"/>
          <w:szCs w:val="24"/>
        </w:rPr>
        <w:t>assistance available under the FFCRA.</w:t>
      </w:r>
    </w:p>
    <w:p w14:paraId="693F6499" w14:textId="12CD033B" w:rsidR="003176F1" w:rsidRPr="00656163" w:rsidRDefault="003176F1" w:rsidP="00DF7B5D">
      <w:pPr>
        <w:spacing w:after="0"/>
        <w:rPr>
          <w:rFonts w:ascii="Times New Roman" w:hAnsi="Times New Roman" w:cs="Times New Roman"/>
          <w:szCs w:val="24"/>
        </w:rPr>
      </w:pPr>
    </w:p>
    <w:p w14:paraId="4F544DC7" w14:textId="5410B15F" w:rsidR="00E216DD" w:rsidRPr="00656163" w:rsidRDefault="00E216DD" w:rsidP="00E216DD">
      <w:pPr>
        <w:spacing w:after="0"/>
        <w:rPr>
          <w:rFonts w:ascii="Times New Roman" w:hAnsi="Times New Roman" w:cs="Times New Roman"/>
          <w:bCs/>
          <w:szCs w:val="24"/>
        </w:rPr>
      </w:pPr>
      <w:r w:rsidRPr="00656163">
        <w:rPr>
          <w:rFonts w:ascii="Times New Roman" w:hAnsi="Times New Roman" w:cs="Times New Roman"/>
          <w:b/>
          <w:szCs w:val="24"/>
        </w:rPr>
        <w:t>EMERGENCY PAID SICK LEAVE</w:t>
      </w:r>
      <w:r w:rsidR="00027450" w:rsidRPr="00656163">
        <w:rPr>
          <w:rFonts w:ascii="Times New Roman" w:hAnsi="Times New Roman" w:cs="Times New Roman"/>
          <w:b/>
          <w:szCs w:val="24"/>
        </w:rPr>
        <w:t xml:space="preserve"> (EPSL)</w:t>
      </w:r>
    </w:p>
    <w:p w14:paraId="7038AF9F" w14:textId="12684DB3" w:rsidR="00E216DD" w:rsidRDefault="00E216DD" w:rsidP="00283AC7">
      <w:pPr>
        <w:shd w:val="clear" w:color="auto" w:fill="FFFFFF"/>
        <w:spacing w:after="0" w:line="276" w:lineRule="auto"/>
        <w:rPr>
          <w:rFonts w:ascii="Times New Roman" w:hAnsi="Times New Roman" w:cs="Times New Roman"/>
          <w:bCs/>
          <w:szCs w:val="24"/>
        </w:rPr>
      </w:pPr>
      <w:r w:rsidRPr="00656163">
        <w:rPr>
          <w:rFonts w:ascii="Times New Roman" w:hAnsi="Times New Roman" w:cs="Times New Roman"/>
          <w:bCs/>
          <w:szCs w:val="24"/>
        </w:rPr>
        <w:t xml:space="preserve">The FFCRA provides for Emergency Paid Sick Leave that varies, based on the status of the employee: 80 hours of pay for full time employees, and a pro-rated portion for part-time workers based on their average number of hours over a typical two-week period. </w:t>
      </w:r>
    </w:p>
    <w:p w14:paraId="467975C3" w14:textId="77777777" w:rsidR="00283AC7" w:rsidRPr="00656163" w:rsidRDefault="00283AC7" w:rsidP="00283AC7">
      <w:pPr>
        <w:shd w:val="clear" w:color="auto" w:fill="FFFFFF"/>
        <w:spacing w:after="0" w:line="276" w:lineRule="auto"/>
        <w:rPr>
          <w:rFonts w:ascii="Times New Roman" w:hAnsi="Times New Roman" w:cs="Times New Roman"/>
          <w:bCs/>
          <w:szCs w:val="24"/>
        </w:rPr>
      </w:pPr>
    </w:p>
    <w:p w14:paraId="49B648EB" w14:textId="20AE480B" w:rsidR="00E216DD" w:rsidRPr="00656163" w:rsidRDefault="00E216DD" w:rsidP="00E216DD">
      <w:pPr>
        <w:spacing w:after="0"/>
        <w:rPr>
          <w:rFonts w:ascii="Times New Roman" w:hAnsi="Times New Roman" w:cs="Times New Roman"/>
          <w:bCs/>
          <w:szCs w:val="24"/>
        </w:rPr>
      </w:pPr>
      <w:r w:rsidRPr="00656163">
        <w:rPr>
          <w:rFonts w:ascii="Times New Roman" w:hAnsi="Times New Roman" w:cs="Times New Roman"/>
          <w:bCs/>
          <w:szCs w:val="24"/>
        </w:rPr>
        <w:t>Eligible reasons for receiving Emergency Sick Pay include the following:</w:t>
      </w:r>
    </w:p>
    <w:p w14:paraId="71183769" w14:textId="77777777" w:rsidR="00E216DD" w:rsidRPr="00656163" w:rsidRDefault="00E216DD" w:rsidP="00E67C49">
      <w:pPr>
        <w:numPr>
          <w:ilvl w:val="0"/>
          <w:numId w:val="1"/>
        </w:numPr>
        <w:shd w:val="clear" w:color="auto" w:fill="FFFFFF"/>
        <w:tabs>
          <w:tab w:val="clear" w:pos="720"/>
        </w:tabs>
        <w:spacing w:after="0" w:line="240" w:lineRule="auto"/>
        <w:rPr>
          <w:rFonts w:ascii="Times New Roman" w:hAnsi="Times New Roman" w:cs="Times New Roman"/>
          <w:bCs/>
          <w:szCs w:val="24"/>
        </w:rPr>
      </w:pPr>
      <w:r w:rsidRPr="00656163">
        <w:rPr>
          <w:rFonts w:ascii="Times New Roman" w:hAnsi="Times New Roman" w:cs="Times New Roman"/>
          <w:bCs/>
          <w:szCs w:val="24"/>
        </w:rPr>
        <w:t>Employee is subject to a Federal, State, or local quarantine or isolation order related to COVID-</w:t>
      </w:r>
      <w:proofErr w:type="gramStart"/>
      <w:r w:rsidRPr="00656163">
        <w:rPr>
          <w:rFonts w:ascii="Times New Roman" w:hAnsi="Times New Roman" w:cs="Times New Roman"/>
          <w:bCs/>
          <w:szCs w:val="24"/>
        </w:rPr>
        <w:t>19;</w:t>
      </w:r>
      <w:proofErr w:type="gramEnd"/>
    </w:p>
    <w:p w14:paraId="4912A165" w14:textId="77777777" w:rsidR="00E216DD" w:rsidRPr="00656163" w:rsidRDefault="00E216DD" w:rsidP="00E67C49">
      <w:pPr>
        <w:numPr>
          <w:ilvl w:val="0"/>
          <w:numId w:val="1"/>
        </w:numPr>
        <w:shd w:val="clear" w:color="auto" w:fill="FFFFFF"/>
        <w:tabs>
          <w:tab w:val="clear" w:pos="720"/>
        </w:tabs>
        <w:spacing w:after="0" w:line="240" w:lineRule="auto"/>
        <w:rPr>
          <w:rFonts w:ascii="Times New Roman" w:hAnsi="Times New Roman" w:cs="Times New Roman"/>
          <w:bCs/>
          <w:szCs w:val="24"/>
        </w:rPr>
      </w:pPr>
      <w:r w:rsidRPr="00656163">
        <w:rPr>
          <w:rFonts w:ascii="Times New Roman" w:hAnsi="Times New Roman" w:cs="Times New Roman"/>
          <w:bCs/>
          <w:szCs w:val="24"/>
        </w:rPr>
        <w:t>Employee has been advised by a health care provider to self-quarantine related to COVID-</w:t>
      </w:r>
      <w:proofErr w:type="gramStart"/>
      <w:r w:rsidRPr="00656163">
        <w:rPr>
          <w:rFonts w:ascii="Times New Roman" w:hAnsi="Times New Roman" w:cs="Times New Roman"/>
          <w:bCs/>
          <w:szCs w:val="24"/>
        </w:rPr>
        <w:t>19;</w:t>
      </w:r>
      <w:proofErr w:type="gramEnd"/>
    </w:p>
    <w:p w14:paraId="6AC6690B" w14:textId="77777777" w:rsidR="00E216DD" w:rsidRPr="00656163" w:rsidRDefault="00E216DD" w:rsidP="00E67C49">
      <w:pPr>
        <w:numPr>
          <w:ilvl w:val="0"/>
          <w:numId w:val="1"/>
        </w:numPr>
        <w:shd w:val="clear" w:color="auto" w:fill="FFFFFF"/>
        <w:tabs>
          <w:tab w:val="clear" w:pos="720"/>
        </w:tabs>
        <w:spacing w:after="0" w:line="240" w:lineRule="auto"/>
        <w:rPr>
          <w:rFonts w:ascii="Times New Roman" w:hAnsi="Times New Roman" w:cs="Times New Roman"/>
          <w:bCs/>
          <w:szCs w:val="24"/>
        </w:rPr>
      </w:pPr>
      <w:r w:rsidRPr="00656163">
        <w:rPr>
          <w:rFonts w:ascii="Times New Roman" w:hAnsi="Times New Roman" w:cs="Times New Roman"/>
          <w:bCs/>
          <w:szCs w:val="24"/>
        </w:rPr>
        <w:t xml:space="preserve">Employee is experiencing COVID-19 symptoms and is seeking a medical </w:t>
      </w:r>
      <w:proofErr w:type="gramStart"/>
      <w:r w:rsidRPr="00656163">
        <w:rPr>
          <w:rFonts w:ascii="Times New Roman" w:hAnsi="Times New Roman" w:cs="Times New Roman"/>
          <w:bCs/>
          <w:szCs w:val="24"/>
        </w:rPr>
        <w:t>diagnosis;</w:t>
      </w:r>
      <w:proofErr w:type="gramEnd"/>
    </w:p>
    <w:p w14:paraId="58B8C487" w14:textId="77777777" w:rsidR="00E216DD" w:rsidRPr="00656163" w:rsidRDefault="00E216DD" w:rsidP="00E67C49">
      <w:pPr>
        <w:numPr>
          <w:ilvl w:val="0"/>
          <w:numId w:val="1"/>
        </w:numPr>
        <w:shd w:val="clear" w:color="auto" w:fill="FFFFFF"/>
        <w:tabs>
          <w:tab w:val="clear" w:pos="720"/>
        </w:tabs>
        <w:spacing w:after="0" w:line="240" w:lineRule="auto"/>
        <w:rPr>
          <w:rFonts w:ascii="Times New Roman" w:hAnsi="Times New Roman" w:cs="Times New Roman"/>
          <w:bCs/>
          <w:szCs w:val="24"/>
        </w:rPr>
      </w:pPr>
      <w:r w:rsidRPr="00656163">
        <w:rPr>
          <w:rFonts w:ascii="Times New Roman" w:hAnsi="Times New Roman" w:cs="Times New Roman"/>
          <w:bCs/>
          <w:szCs w:val="24"/>
        </w:rPr>
        <w:t>Employee is caring for an individual subject to an order described in (1) or self-quarantine as described in (2</w:t>
      </w:r>
      <w:proofErr w:type="gramStart"/>
      <w:r w:rsidRPr="00656163">
        <w:rPr>
          <w:rFonts w:ascii="Times New Roman" w:hAnsi="Times New Roman" w:cs="Times New Roman"/>
          <w:bCs/>
          <w:szCs w:val="24"/>
        </w:rPr>
        <w:t>);</w:t>
      </w:r>
      <w:proofErr w:type="gramEnd"/>
      <w:r w:rsidRPr="00656163">
        <w:rPr>
          <w:rFonts w:ascii="Times New Roman" w:hAnsi="Times New Roman" w:cs="Times New Roman"/>
          <w:bCs/>
          <w:szCs w:val="24"/>
        </w:rPr>
        <w:t xml:space="preserve"> </w:t>
      </w:r>
    </w:p>
    <w:p w14:paraId="435860DC" w14:textId="77777777" w:rsidR="00E216DD" w:rsidRPr="00656163" w:rsidRDefault="00E216DD" w:rsidP="00E67C49">
      <w:pPr>
        <w:numPr>
          <w:ilvl w:val="0"/>
          <w:numId w:val="1"/>
        </w:numPr>
        <w:shd w:val="clear" w:color="auto" w:fill="FFFFFF"/>
        <w:tabs>
          <w:tab w:val="clear" w:pos="720"/>
        </w:tabs>
        <w:spacing w:after="0" w:line="240" w:lineRule="auto"/>
        <w:rPr>
          <w:rFonts w:ascii="Times New Roman" w:hAnsi="Times New Roman" w:cs="Times New Roman"/>
          <w:bCs/>
          <w:szCs w:val="24"/>
        </w:rPr>
      </w:pPr>
      <w:r w:rsidRPr="00656163">
        <w:rPr>
          <w:rFonts w:ascii="Times New Roman" w:hAnsi="Times New Roman" w:cs="Times New Roman"/>
          <w:bCs/>
          <w:szCs w:val="24"/>
        </w:rPr>
        <w:t>Employee is caring for a child whose school or place of care is closed (or childcare provider is unavailable) for reasons related to COVID-19; or</w:t>
      </w:r>
    </w:p>
    <w:p w14:paraId="3088AE64" w14:textId="77777777" w:rsidR="00E216DD" w:rsidRPr="00656163" w:rsidRDefault="00E216DD" w:rsidP="00E67C49">
      <w:pPr>
        <w:numPr>
          <w:ilvl w:val="0"/>
          <w:numId w:val="1"/>
        </w:numPr>
        <w:shd w:val="clear" w:color="auto" w:fill="FFFFFF"/>
        <w:tabs>
          <w:tab w:val="clear" w:pos="720"/>
        </w:tabs>
        <w:spacing w:after="0" w:line="240" w:lineRule="auto"/>
        <w:rPr>
          <w:rFonts w:ascii="Times New Roman" w:hAnsi="Times New Roman" w:cs="Times New Roman"/>
          <w:bCs/>
          <w:szCs w:val="24"/>
        </w:rPr>
      </w:pPr>
      <w:r w:rsidRPr="00656163">
        <w:rPr>
          <w:rFonts w:ascii="Times New Roman" w:hAnsi="Times New Roman" w:cs="Times New Roman"/>
          <w:bCs/>
          <w:szCs w:val="24"/>
        </w:rPr>
        <w:t>Employee is experiencing any other substantially similar condition specified by the Secretary of Health and Human Services, in consultation with the Secretaries of Labor and Treasury.</w:t>
      </w:r>
    </w:p>
    <w:p w14:paraId="0696FD56" w14:textId="77777777" w:rsidR="00E216DD" w:rsidRPr="00656163" w:rsidRDefault="00E216DD" w:rsidP="00E216DD">
      <w:pPr>
        <w:spacing w:after="0"/>
        <w:rPr>
          <w:rFonts w:ascii="Times New Roman" w:hAnsi="Times New Roman" w:cs="Times New Roman"/>
          <w:bCs/>
          <w:szCs w:val="24"/>
        </w:rPr>
      </w:pPr>
    </w:p>
    <w:p w14:paraId="5977A457" w14:textId="1AD89C11" w:rsidR="00027450" w:rsidRPr="00656163" w:rsidRDefault="00027450" w:rsidP="00027450">
      <w:pPr>
        <w:shd w:val="clear" w:color="auto" w:fill="FFFFFF"/>
        <w:spacing w:after="0" w:line="276" w:lineRule="auto"/>
        <w:rPr>
          <w:rFonts w:ascii="Times New Roman" w:hAnsi="Times New Roman" w:cs="Times New Roman"/>
          <w:bCs/>
          <w:szCs w:val="24"/>
        </w:rPr>
      </w:pPr>
      <w:r w:rsidRPr="00656163">
        <w:rPr>
          <w:rFonts w:ascii="Times New Roman" w:hAnsi="Times New Roman" w:cs="Times New Roman"/>
          <w:bCs/>
          <w:szCs w:val="24"/>
        </w:rPr>
        <w:t>If the sick leave is for an employee who is sick, quarantined, or seeking a diagnosis (reasons 1 – 3 above), the benefit will replace the employee's wages up to a maximum benefit of $511 per day up to a total of $5</w:t>
      </w:r>
      <w:r w:rsidR="00E81838">
        <w:rPr>
          <w:rFonts w:ascii="Times New Roman" w:hAnsi="Times New Roman" w:cs="Times New Roman"/>
          <w:bCs/>
          <w:szCs w:val="24"/>
        </w:rPr>
        <w:t>,</w:t>
      </w:r>
      <w:r w:rsidRPr="00656163">
        <w:rPr>
          <w:rFonts w:ascii="Times New Roman" w:hAnsi="Times New Roman" w:cs="Times New Roman"/>
          <w:bCs/>
          <w:szCs w:val="24"/>
        </w:rPr>
        <w:t>110 for all 10 days. If an employee is requesting leave for reasons 4-6 above, the benefit will replace at least two-thirds of the employee's wages up to a maximum benefit of $200 per day up to a total of $2</w:t>
      </w:r>
      <w:r w:rsidR="00E81838">
        <w:rPr>
          <w:rFonts w:ascii="Times New Roman" w:hAnsi="Times New Roman" w:cs="Times New Roman"/>
          <w:bCs/>
          <w:szCs w:val="24"/>
        </w:rPr>
        <w:t>,</w:t>
      </w:r>
      <w:r w:rsidRPr="00656163">
        <w:rPr>
          <w:rFonts w:ascii="Times New Roman" w:hAnsi="Times New Roman" w:cs="Times New Roman"/>
          <w:bCs/>
          <w:szCs w:val="24"/>
        </w:rPr>
        <w:t xml:space="preserve">000 for all 10 days. </w:t>
      </w:r>
    </w:p>
    <w:p w14:paraId="3CBEA967" w14:textId="77777777" w:rsidR="002D1BA0" w:rsidRPr="00656163" w:rsidRDefault="002D1BA0" w:rsidP="00E216DD">
      <w:pPr>
        <w:shd w:val="clear" w:color="auto" w:fill="FFFFFF"/>
        <w:spacing w:after="0" w:line="276" w:lineRule="auto"/>
        <w:rPr>
          <w:rFonts w:ascii="Times New Roman" w:hAnsi="Times New Roman" w:cs="Times New Roman"/>
          <w:bCs/>
          <w:szCs w:val="24"/>
        </w:rPr>
      </w:pPr>
    </w:p>
    <w:p w14:paraId="7771984E" w14:textId="48FAFA4F" w:rsidR="00D3383A" w:rsidRPr="00656163" w:rsidRDefault="00E81838" w:rsidP="00521C77">
      <w:pPr>
        <w:spacing w:after="0"/>
        <w:rPr>
          <w:rFonts w:ascii="Times New Roman" w:hAnsi="Times New Roman" w:cs="Times New Roman"/>
          <w:szCs w:val="24"/>
        </w:rPr>
      </w:pPr>
      <w:bookmarkStart w:id="0" w:name="_Hlk58405554"/>
      <w:r>
        <w:rPr>
          <w:rFonts w:ascii="Times New Roman" w:hAnsi="Times New Roman" w:cs="Times New Roman"/>
          <w:b/>
          <w:bCs/>
          <w:szCs w:val="24"/>
        </w:rPr>
        <w:t>EXPANDED</w:t>
      </w:r>
      <w:r w:rsidRPr="00656163">
        <w:rPr>
          <w:rFonts w:ascii="Times New Roman" w:hAnsi="Times New Roman" w:cs="Times New Roman"/>
          <w:b/>
          <w:bCs/>
          <w:szCs w:val="24"/>
        </w:rPr>
        <w:t xml:space="preserve"> </w:t>
      </w:r>
      <w:r w:rsidR="00A8112B" w:rsidRPr="00656163">
        <w:rPr>
          <w:rFonts w:ascii="Times New Roman" w:hAnsi="Times New Roman" w:cs="Times New Roman"/>
          <w:b/>
          <w:bCs/>
          <w:szCs w:val="24"/>
        </w:rPr>
        <w:t xml:space="preserve">FAMILY &amp; MEDICAL LEAVE </w:t>
      </w:r>
      <w:bookmarkEnd w:id="0"/>
      <w:r w:rsidR="00A8112B" w:rsidRPr="00656163">
        <w:rPr>
          <w:rFonts w:ascii="Times New Roman" w:hAnsi="Times New Roman" w:cs="Times New Roman"/>
          <w:b/>
          <w:bCs/>
          <w:szCs w:val="24"/>
        </w:rPr>
        <w:t>ACT</w:t>
      </w:r>
      <w:r w:rsidR="00455940" w:rsidRPr="00656163">
        <w:rPr>
          <w:rFonts w:ascii="Times New Roman" w:hAnsi="Times New Roman" w:cs="Times New Roman"/>
          <w:b/>
          <w:bCs/>
          <w:szCs w:val="24"/>
        </w:rPr>
        <w:t xml:space="preserve"> (EFMLA)</w:t>
      </w:r>
    </w:p>
    <w:p w14:paraId="568F9E3E" w14:textId="116DECFB" w:rsidR="003176F1" w:rsidRDefault="00455940" w:rsidP="00DF7B5D">
      <w:pPr>
        <w:spacing w:after="0"/>
        <w:rPr>
          <w:rFonts w:ascii="Times New Roman" w:hAnsi="Times New Roman" w:cs="Times New Roman"/>
          <w:szCs w:val="24"/>
        </w:rPr>
      </w:pPr>
      <w:r w:rsidRPr="00656163">
        <w:rPr>
          <w:rFonts w:ascii="Times New Roman" w:hAnsi="Times New Roman" w:cs="Times New Roman"/>
          <w:szCs w:val="24"/>
        </w:rPr>
        <w:t>A</w:t>
      </w:r>
      <w:r w:rsidR="00A8112B" w:rsidRPr="00656163">
        <w:rPr>
          <w:rFonts w:ascii="Times New Roman" w:hAnsi="Times New Roman" w:cs="Times New Roman"/>
          <w:szCs w:val="24"/>
        </w:rPr>
        <w:t xml:space="preserve">ny employee who has worked for the Company for at least 30 calendar days is eligible to take up to 12 weeks of COVID-19 leave from their workplaces if the employee is unable to work (or telework) due to a need for leave to care for a son or daughter under 18 years of age if the school or place of care has been closed, or the </w:t>
      </w:r>
      <w:proofErr w:type="gramStart"/>
      <w:r w:rsidR="00A8112B" w:rsidRPr="00656163">
        <w:rPr>
          <w:rFonts w:ascii="Times New Roman" w:hAnsi="Times New Roman" w:cs="Times New Roman"/>
          <w:szCs w:val="24"/>
        </w:rPr>
        <w:t>child care</w:t>
      </w:r>
      <w:proofErr w:type="gramEnd"/>
      <w:r w:rsidR="00A8112B" w:rsidRPr="00656163">
        <w:rPr>
          <w:rFonts w:ascii="Times New Roman" w:hAnsi="Times New Roman" w:cs="Times New Roman"/>
          <w:szCs w:val="24"/>
        </w:rPr>
        <w:t xml:space="preserve"> provider of such son or daughter is unavailable, due to </w:t>
      </w:r>
      <w:r w:rsidR="00AE350C" w:rsidRPr="00656163">
        <w:rPr>
          <w:rFonts w:ascii="Times New Roman" w:hAnsi="Times New Roman" w:cs="Times New Roman"/>
          <w:szCs w:val="24"/>
        </w:rPr>
        <w:t xml:space="preserve">a </w:t>
      </w:r>
      <w:r w:rsidR="00A8112B" w:rsidRPr="00656163">
        <w:rPr>
          <w:rFonts w:ascii="Times New Roman" w:hAnsi="Times New Roman" w:cs="Times New Roman"/>
          <w:szCs w:val="24"/>
        </w:rPr>
        <w:t>public health emergency</w:t>
      </w:r>
      <w:r w:rsidR="00AE350C" w:rsidRPr="00656163">
        <w:rPr>
          <w:rFonts w:ascii="Times New Roman" w:hAnsi="Times New Roman" w:cs="Times New Roman"/>
          <w:szCs w:val="24"/>
        </w:rPr>
        <w:t xml:space="preserve"> related to COVID-19</w:t>
      </w:r>
      <w:r w:rsidR="00A8112B" w:rsidRPr="00656163">
        <w:rPr>
          <w:rFonts w:ascii="Times New Roman" w:hAnsi="Times New Roman" w:cs="Times New Roman"/>
          <w:szCs w:val="24"/>
        </w:rPr>
        <w:t xml:space="preserve">. </w:t>
      </w:r>
    </w:p>
    <w:p w14:paraId="6F6FA8AE" w14:textId="5D2294B9" w:rsidR="003176F1" w:rsidRPr="00656163" w:rsidRDefault="0005543D" w:rsidP="00DF7B5D">
      <w:pPr>
        <w:spacing w:after="0"/>
        <w:rPr>
          <w:rFonts w:ascii="Times New Roman" w:hAnsi="Times New Roman" w:cs="Times New Roman"/>
          <w:bCs/>
          <w:szCs w:val="24"/>
        </w:rPr>
      </w:pPr>
      <w:r w:rsidRPr="00656163">
        <w:rPr>
          <w:rFonts w:ascii="Times New Roman" w:hAnsi="Times New Roman" w:cs="Times New Roman"/>
          <w:bCs/>
          <w:szCs w:val="24"/>
        </w:rPr>
        <w:t xml:space="preserve">The first 10 days of EFMLA are unpaid; then, the employee is entitled to receive 2/3 pay for the remaining 50 days, with a cap of $200 per day and $10,000 </w:t>
      </w:r>
      <w:r w:rsidR="00E81838">
        <w:rPr>
          <w:rFonts w:ascii="Times New Roman" w:hAnsi="Times New Roman" w:cs="Times New Roman"/>
          <w:bCs/>
          <w:szCs w:val="24"/>
        </w:rPr>
        <w:t>total</w:t>
      </w:r>
      <w:r w:rsidRPr="00656163">
        <w:rPr>
          <w:rFonts w:ascii="Times New Roman" w:hAnsi="Times New Roman" w:cs="Times New Roman"/>
          <w:bCs/>
          <w:szCs w:val="24"/>
        </w:rPr>
        <w:t>. The employee</w:t>
      </w:r>
      <w:r w:rsidR="00AE350C" w:rsidRPr="00656163">
        <w:rPr>
          <w:rFonts w:ascii="Times New Roman" w:hAnsi="Times New Roman" w:cs="Times New Roman"/>
          <w:bCs/>
          <w:szCs w:val="24"/>
        </w:rPr>
        <w:t>, at their discretion,</w:t>
      </w:r>
      <w:r w:rsidRPr="00656163">
        <w:rPr>
          <w:rFonts w:ascii="Times New Roman" w:hAnsi="Times New Roman" w:cs="Times New Roman"/>
          <w:bCs/>
          <w:szCs w:val="24"/>
        </w:rPr>
        <w:t xml:space="preserve"> may opt to use PTO, vacation, </w:t>
      </w:r>
      <w:r w:rsidR="00455940" w:rsidRPr="00656163">
        <w:rPr>
          <w:rFonts w:ascii="Times New Roman" w:hAnsi="Times New Roman" w:cs="Times New Roman"/>
          <w:bCs/>
          <w:szCs w:val="24"/>
        </w:rPr>
        <w:t>company-provided</w:t>
      </w:r>
      <w:r w:rsidRPr="00656163">
        <w:rPr>
          <w:rFonts w:ascii="Times New Roman" w:hAnsi="Times New Roman" w:cs="Times New Roman"/>
          <w:bCs/>
          <w:szCs w:val="24"/>
        </w:rPr>
        <w:t xml:space="preserve"> sick pay</w:t>
      </w:r>
      <w:r w:rsidR="00455940" w:rsidRPr="00656163">
        <w:rPr>
          <w:rFonts w:ascii="Times New Roman" w:hAnsi="Times New Roman" w:cs="Times New Roman"/>
          <w:bCs/>
          <w:szCs w:val="24"/>
        </w:rPr>
        <w:t xml:space="preserve">, or emergency </w:t>
      </w:r>
      <w:r w:rsidR="00037E4A" w:rsidRPr="00656163">
        <w:rPr>
          <w:rFonts w:ascii="Times New Roman" w:hAnsi="Times New Roman" w:cs="Times New Roman"/>
          <w:bCs/>
          <w:szCs w:val="24"/>
        </w:rPr>
        <w:t xml:space="preserve">paid </w:t>
      </w:r>
      <w:r w:rsidR="00455940" w:rsidRPr="00656163">
        <w:rPr>
          <w:rFonts w:ascii="Times New Roman" w:hAnsi="Times New Roman" w:cs="Times New Roman"/>
          <w:bCs/>
          <w:szCs w:val="24"/>
        </w:rPr>
        <w:t xml:space="preserve">sick </w:t>
      </w:r>
      <w:r w:rsidR="00037E4A" w:rsidRPr="00656163">
        <w:rPr>
          <w:rFonts w:ascii="Times New Roman" w:hAnsi="Times New Roman" w:cs="Times New Roman"/>
          <w:bCs/>
          <w:szCs w:val="24"/>
        </w:rPr>
        <w:t>leave</w:t>
      </w:r>
      <w:r w:rsidR="00455940" w:rsidRPr="00656163">
        <w:rPr>
          <w:rFonts w:ascii="Times New Roman" w:hAnsi="Times New Roman" w:cs="Times New Roman"/>
          <w:bCs/>
          <w:szCs w:val="24"/>
        </w:rPr>
        <w:t xml:space="preserve"> (see </w:t>
      </w:r>
      <w:r w:rsidR="00037E4A" w:rsidRPr="00656163">
        <w:rPr>
          <w:rFonts w:ascii="Times New Roman" w:hAnsi="Times New Roman" w:cs="Times New Roman"/>
          <w:bCs/>
          <w:szCs w:val="24"/>
        </w:rPr>
        <w:t>above</w:t>
      </w:r>
      <w:r w:rsidR="00455940" w:rsidRPr="00656163">
        <w:rPr>
          <w:rFonts w:ascii="Times New Roman" w:hAnsi="Times New Roman" w:cs="Times New Roman"/>
          <w:bCs/>
          <w:szCs w:val="24"/>
        </w:rPr>
        <w:t>)</w:t>
      </w:r>
      <w:r w:rsidRPr="00656163">
        <w:rPr>
          <w:rFonts w:ascii="Times New Roman" w:hAnsi="Times New Roman" w:cs="Times New Roman"/>
          <w:bCs/>
          <w:szCs w:val="24"/>
        </w:rPr>
        <w:t xml:space="preserve"> as available to receive pay for the first 10 days.</w:t>
      </w:r>
    </w:p>
    <w:p w14:paraId="6A514E85" w14:textId="4C3E2666" w:rsidR="0005543D" w:rsidRPr="00656163" w:rsidRDefault="0005543D" w:rsidP="00DF7B5D">
      <w:pPr>
        <w:spacing w:after="0"/>
        <w:rPr>
          <w:rFonts w:ascii="Times New Roman" w:hAnsi="Times New Roman" w:cs="Times New Roman"/>
          <w:bCs/>
          <w:szCs w:val="24"/>
        </w:rPr>
      </w:pPr>
    </w:p>
    <w:p w14:paraId="54A5A093" w14:textId="3ED6501A" w:rsidR="00037E4A" w:rsidRPr="00656163" w:rsidRDefault="00037E4A" w:rsidP="00DF7B5D">
      <w:pPr>
        <w:spacing w:after="0"/>
        <w:rPr>
          <w:rFonts w:ascii="Times New Roman" w:eastAsia="Garamond" w:hAnsi="Times New Roman" w:cs="Times New Roman"/>
          <w:color w:val="000000"/>
          <w:szCs w:val="24"/>
        </w:rPr>
      </w:pPr>
      <w:r w:rsidRPr="00656163">
        <w:rPr>
          <w:rFonts w:ascii="Times New Roman" w:eastAsia="Garamond" w:hAnsi="Times New Roman" w:cs="Times New Roman"/>
          <w:color w:val="000000"/>
          <w:szCs w:val="24"/>
        </w:rPr>
        <w:t xml:space="preserve">Where an employee needs </w:t>
      </w:r>
      <w:r w:rsidR="00655EE2" w:rsidRPr="00656163">
        <w:rPr>
          <w:rFonts w:ascii="Times New Roman" w:eastAsia="Garamond" w:hAnsi="Times New Roman" w:cs="Times New Roman"/>
          <w:color w:val="000000"/>
          <w:szCs w:val="24"/>
        </w:rPr>
        <w:t>to take leave</w:t>
      </w:r>
      <w:r w:rsidRPr="00656163">
        <w:rPr>
          <w:rFonts w:ascii="Times New Roman" w:eastAsia="Garamond" w:hAnsi="Times New Roman" w:cs="Times New Roman"/>
          <w:color w:val="000000"/>
          <w:szCs w:val="24"/>
        </w:rPr>
        <w:t xml:space="preserve"> because his or her child is attending a hybrid model of school (some days </w:t>
      </w:r>
      <w:r w:rsidR="00655EE2" w:rsidRPr="00656163">
        <w:rPr>
          <w:rFonts w:ascii="Times New Roman" w:eastAsia="Garamond" w:hAnsi="Times New Roman" w:cs="Times New Roman"/>
          <w:color w:val="000000"/>
          <w:szCs w:val="24"/>
        </w:rPr>
        <w:t xml:space="preserve">classes are held </w:t>
      </w:r>
      <w:r w:rsidRPr="00656163">
        <w:rPr>
          <w:rFonts w:ascii="Times New Roman" w:eastAsia="Garamond" w:hAnsi="Times New Roman" w:cs="Times New Roman"/>
          <w:color w:val="000000"/>
          <w:szCs w:val="24"/>
        </w:rPr>
        <w:t xml:space="preserve">in person, some days </w:t>
      </w:r>
      <w:r w:rsidR="00655EE2" w:rsidRPr="00656163">
        <w:rPr>
          <w:rFonts w:ascii="Times New Roman" w:eastAsia="Garamond" w:hAnsi="Times New Roman" w:cs="Times New Roman"/>
          <w:color w:val="000000"/>
          <w:szCs w:val="24"/>
        </w:rPr>
        <w:t xml:space="preserve">classes are </w:t>
      </w:r>
      <w:r w:rsidRPr="00656163">
        <w:rPr>
          <w:rFonts w:ascii="Times New Roman" w:eastAsia="Garamond" w:hAnsi="Times New Roman" w:cs="Times New Roman"/>
          <w:color w:val="000000"/>
          <w:szCs w:val="24"/>
        </w:rPr>
        <w:t xml:space="preserve">virtual), </w:t>
      </w:r>
      <w:r w:rsidR="00655EE2" w:rsidRPr="00656163">
        <w:rPr>
          <w:rFonts w:ascii="Times New Roman" w:eastAsia="Garamond" w:hAnsi="Times New Roman" w:cs="Times New Roman"/>
          <w:color w:val="000000"/>
          <w:szCs w:val="24"/>
        </w:rPr>
        <w:t>each full day would be considered a new leave period</w:t>
      </w:r>
      <w:r w:rsidRPr="00656163">
        <w:rPr>
          <w:rFonts w:ascii="Times New Roman" w:eastAsia="Garamond" w:hAnsi="Times New Roman" w:cs="Times New Roman"/>
          <w:color w:val="000000"/>
          <w:szCs w:val="24"/>
        </w:rPr>
        <w:t xml:space="preserve"> </w:t>
      </w:r>
      <w:r w:rsidR="00655EE2" w:rsidRPr="00656163">
        <w:rPr>
          <w:rFonts w:ascii="Times New Roman" w:eastAsia="Garamond" w:hAnsi="Times New Roman" w:cs="Times New Roman"/>
          <w:color w:val="000000"/>
          <w:szCs w:val="24"/>
        </w:rPr>
        <w:t>because</w:t>
      </w:r>
      <w:r w:rsidRPr="00656163">
        <w:rPr>
          <w:rFonts w:ascii="Times New Roman" w:eastAsia="Garamond" w:hAnsi="Times New Roman" w:cs="Times New Roman"/>
          <w:color w:val="000000"/>
          <w:szCs w:val="24"/>
        </w:rPr>
        <w:t xml:space="preserve"> the employee needs to take the leave </w:t>
      </w:r>
      <w:r w:rsidR="00655EE2" w:rsidRPr="00656163">
        <w:rPr>
          <w:rFonts w:ascii="Times New Roman" w:eastAsia="Garamond" w:hAnsi="Times New Roman" w:cs="Times New Roman"/>
          <w:color w:val="000000"/>
          <w:szCs w:val="24"/>
        </w:rPr>
        <w:t xml:space="preserve">on </w:t>
      </w:r>
      <w:r w:rsidRPr="00656163">
        <w:rPr>
          <w:rFonts w:ascii="Times New Roman" w:eastAsia="Garamond" w:hAnsi="Times New Roman" w:cs="Times New Roman"/>
          <w:color w:val="000000"/>
          <w:szCs w:val="24"/>
        </w:rPr>
        <w:t xml:space="preserve">each day of virtual schooling, </w:t>
      </w:r>
      <w:r w:rsidR="00655EE2" w:rsidRPr="00656163">
        <w:rPr>
          <w:rFonts w:ascii="Times New Roman" w:eastAsia="Garamond" w:hAnsi="Times New Roman" w:cs="Times New Roman"/>
          <w:color w:val="000000"/>
          <w:szCs w:val="24"/>
        </w:rPr>
        <w:t>therefore</w:t>
      </w:r>
      <w:r w:rsidRPr="00656163">
        <w:rPr>
          <w:rFonts w:ascii="Times New Roman" w:eastAsia="Garamond" w:hAnsi="Times New Roman" w:cs="Times New Roman"/>
          <w:color w:val="000000"/>
          <w:szCs w:val="24"/>
        </w:rPr>
        <w:t xml:space="preserve"> this would not fall into the intermittent leave category.</w:t>
      </w:r>
    </w:p>
    <w:p w14:paraId="4132DA9E" w14:textId="77777777" w:rsidR="00037E4A" w:rsidRPr="00656163" w:rsidRDefault="00037E4A" w:rsidP="00DF7B5D">
      <w:pPr>
        <w:spacing w:after="0"/>
        <w:rPr>
          <w:rFonts w:ascii="Times New Roman" w:hAnsi="Times New Roman" w:cs="Times New Roman"/>
          <w:bCs/>
          <w:szCs w:val="24"/>
        </w:rPr>
      </w:pPr>
    </w:p>
    <w:p w14:paraId="0753F372" w14:textId="475C8F0E" w:rsidR="0005543D" w:rsidRPr="00656163" w:rsidRDefault="0005543D" w:rsidP="00DF7B5D">
      <w:pPr>
        <w:spacing w:after="0"/>
        <w:rPr>
          <w:rFonts w:ascii="Times New Roman" w:hAnsi="Times New Roman" w:cs="Times New Roman"/>
          <w:bCs/>
          <w:szCs w:val="24"/>
        </w:rPr>
      </w:pPr>
      <w:r w:rsidRPr="00656163">
        <w:rPr>
          <w:rFonts w:ascii="Times New Roman" w:hAnsi="Times New Roman" w:cs="Times New Roman"/>
          <w:bCs/>
          <w:szCs w:val="24"/>
        </w:rPr>
        <w:t xml:space="preserve">Any </w:t>
      </w:r>
      <w:r w:rsidR="009E44AD">
        <w:rPr>
          <w:rFonts w:ascii="Times New Roman" w:hAnsi="Times New Roman" w:cs="Times New Roman"/>
          <w:bCs/>
          <w:szCs w:val="24"/>
        </w:rPr>
        <w:t>Family Medical Leave Act (</w:t>
      </w:r>
      <w:r w:rsidRPr="00656163">
        <w:rPr>
          <w:rFonts w:ascii="Times New Roman" w:hAnsi="Times New Roman" w:cs="Times New Roman"/>
          <w:bCs/>
          <w:szCs w:val="24"/>
        </w:rPr>
        <w:t>FMLA</w:t>
      </w:r>
      <w:r w:rsidR="009E44AD">
        <w:rPr>
          <w:rFonts w:ascii="Times New Roman" w:hAnsi="Times New Roman" w:cs="Times New Roman"/>
          <w:bCs/>
          <w:szCs w:val="24"/>
        </w:rPr>
        <w:t>)</w:t>
      </w:r>
      <w:r w:rsidRPr="00656163">
        <w:rPr>
          <w:rFonts w:ascii="Times New Roman" w:hAnsi="Times New Roman" w:cs="Times New Roman"/>
          <w:bCs/>
          <w:szCs w:val="24"/>
        </w:rPr>
        <w:t xml:space="preserve"> time </w:t>
      </w:r>
      <w:r w:rsidR="00992AC0" w:rsidRPr="00656163">
        <w:rPr>
          <w:rFonts w:ascii="Times New Roman" w:hAnsi="Times New Roman" w:cs="Times New Roman"/>
          <w:bCs/>
          <w:szCs w:val="24"/>
        </w:rPr>
        <w:t xml:space="preserve">previously </w:t>
      </w:r>
      <w:r w:rsidRPr="00656163">
        <w:rPr>
          <w:rFonts w:ascii="Times New Roman" w:hAnsi="Times New Roman" w:cs="Times New Roman"/>
          <w:bCs/>
          <w:szCs w:val="24"/>
        </w:rPr>
        <w:t xml:space="preserve">used by an employee </w:t>
      </w:r>
      <w:r w:rsidR="005524EC" w:rsidRPr="00656163">
        <w:rPr>
          <w:rFonts w:ascii="Times New Roman" w:hAnsi="Times New Roman" w:cs="Times New Roman"/>
          <w:bCs/>
          <w:szCs w:val="24"/>
        </w:rPr>
        <w:t xml:space="preserve">during </w:t>
      </w:r>
      <w:r w:rsidRPr="00656163">
        <w:rPr>
          <w:rFonts w:ascii="Times New Roman" w:hAnsi="Times New Roman" w:cs="Times New Roman"/>
          <w:bCs/>
          <w:szCs w:val="24"/>
        </w:rPr>
        <w:t xml:space="preserve">the Company’s FMLA </w:t>
      </w:r>
      <w:proofErr w:type="gramStart"/>
      <w:r w:rsidR="005524EC" w:rsidRPr="00656163">
        <w:rPr>
          <w:rFonts w:ascii="Times New Roman" w:hAnsi="Times New Roman" w:cs="Times New Roman"/>
          <w:bCs/>
          <w:szCs w:val="24"/>
        </w:rPr>
        <w:t>12 month</w:t>
      </w:r>
      <w:proofErr w:type="gramEnd"/>
      <w:r w:rsidR="005524EC" w:rsidRPr="00656163">
        <w:rPr>
          <w:rFonts w:ascii="Times New Roman" w:hAnsi="Times New Roman" w:cs="Times New Roman"/>
          <w:bCs/>
          <w:szCs w:val="24"/>
        </w:rPr>
        <w:t xml:space="preserve"> </w:t>
      </w:r>
      <w:r w:rsidRPr="00656163">
        <w:rPr>
          <w:rFonts w:ascii="Times New Roman" w:hAnsi="Times New Roman" w:cs="Times New Roman"/>
          <w:bCs/>
          <w:szCs w:val="24"/>
        </w:rPr>
        <w:t>lookback period</w:t>
      </w:r>
      <w:r w:rsidR="00992AC0" w:rsidRPr="00656163">
        <w:rPr>
          <w:rFonts w:ascii="Times New Roman" w:hAnsi="Times New Roman" w:cs="Times New Roman"/>
          <w:bCs/>
          <w:szCs w:val="24"/>
        </w:rPr>
        <w:t xml:space="preserve">, </w:t>
      </w:r>
      <w:r w:rsidR="009E44AD">
        <w:rPr>
          <w:rFonts w:ascii="Times New Roman" w:hAnsi="Times New Roman" w:cs="Times New Roman"/>
          <w:bCs/>
          <w:szCs w:val="24"/>
        </w:rPr>
        <w:t xml:space="preserve">if applicable </w:t>
      </w:r>
      <w:r w:rsidR="00992AC0" w:rsidRPr="00656163">
        <w:rPr>
          <w:rFonts w:ascii="Times New Roman" w:hAnsi="Times New Roman" w:cs="Times New Roman"/>
          <w:bCs/>
          <w:szCs w:val="24"/>
        </w:rPr>
        <w:t xml:space="preserve">or any FMLA time </w:t>
      </w:r>
      <w:r w:rsidR="005524EC" w:rsidRPr="00656163">
        <w:rPr>
          <w:rFonts w:ascii="Times New Roman" w:hAnsi="Times New Roman" w:cs="Times New Roman"/>
          <w:bCs/>
          <w:szCs w:val="24"/>
        </w:rPr>
        <w:t xml:space="preserve">currently </w:t>
      </w:r>
      <w:r w:rsidR="00992AC0" w:rsidRPr="00656163">
        <w:rPr>
          <w:rFonts w:ascii="Times New Roman" w:hAnsi="Times New Roman" w:cs="Times New Roman"/>
          <w:bCs/>
          <w:szCs w:val="24"/>
        </w:rPr>
        <w:t xml:space="preserve">being used </w:t>
      </w:r>
      <w:r w:rsidR="005524EC" w:rsidRPr="00656163">
        <w:rPr>
          <w:rFonts w:ascii="Times New Roman" w:hAnsi="Times New Roman" w:cs="Times New Roman"/>
          <w:bCs/>
          <w:szCs w:val="24"/>
        </w:rPr>
        <w:t xml:space="preserve">or used </w:t>
      </w:r>
      <w:r w:rsidR="00992AC0" w:rsidRPr="00656163">
        <w:rPr>
          <w:rFonts w:ascii="Times New Roman" w:hAnsi="Times New Roman" w:cs="Times New Roman"/>
          <w:bCs/>
          <w:szCs w:val="24"/>
        </w:rPr>
        <w:t xml:space="preserve">after April </w:t>
      </w:r>
      <w:r w:rsidR="0017749E" w:rsidRPr="00656163">
        <w:rPr>
          <w:rFonts w:ascii="Times New Roman" w:hAnsi="Times New Roman" w:cs="Times New Roman"/>
          <w:bCs/>
          <w:szCs w:val="24"/>
        </w:rPr>
        <w:t>1</w:t>
      </w:r>
      <w:r w:rsidR="00992AC0" w:rsidRPr="00656163">
        <w:rPr>
          <w:rFonts w:ascii="Times New Roman" w:hAnsi="Times New Roman" w:cs="Times New Roman"/>
          <w:bCs/>
          <w:szCs w:val="24"/>
        </w:rPr>
        <w:t>, 2020 for a</w:t>
      </w:r>
      <w:r w:rsidR="005524EC" w:rsidRPr="00656163">
        <w:rPr>
          <w:rFonts w:ascii="Times New Roman" w:hAnsi="Times New Roman" w:cs="Times New Roman"/>
          <w:bCs/>
          <w:szCs w:val="24"/>
        </w:rPr>
        <w:t>ny other FMLA approved</w:t>
      </w:r>
      <w:r w:rsidR="00992AC0" w:rsidRPr="00656163">
        <w:rPr>
          <w:rFonts w:ascii="Times New Roman" w:hAnsi="Times New Roman" w:cs="Times New Roman"/>
          <w:bCs/>
          <w:szCs w:val="24"/>
        </w:rPr>
        <w:t xml:space="preserve"> reason,</w:t>
      </w:r>
      <w:r w:rsidRPr="00656163">
        <w:rPr>
          <w:rFonts w:ascii="Times New Roman" w:hAnsi="Times New Roman" w:cs="Times New Roman"/>
          <w:bCs/>
          <w:szCs w:val="24"/>
        </w:rPr>
        <w:t xml:space="preserve"> will be deducted from the </w:t>
      </w:r>
      <w:r w:rsidR="00455940" w:rsidRPr="00656163">
        <w:rPr>
          <w:rFonts w:ascii="Times New Roman" w:hAnsi="Times New Roman" w:cs="Times New Roman"/>
          <w:bCs/>
          <w:szCs w:val="24"/>
        </w:rPr>
        <w:t>12 weeks</w:t>
      </w:r>
      <w:r w:rsidR="005524EC" w:rsidRPr="00656163">
        <w:rPr>
          <w:rFonts w:ascii="Times New Roman" w:hAnsi="Times New Roman" w:cs="Times New Roman"/>
          <w:bCs/>
          <w:szCs w:val="24"/>
        </w:rPr>
        <w:t xml:space="preserve"> provided under EFMLA</w:t>
      </w:r>
      <w:r w:rsidR="00992AC0" w:rsidRPr="00656163">
        <w:rPr>
          <w:rFonts w:ascii="Times New Roman" w:hAnsi="Times New Roman" w:cs="Times New Roman"/>
          <w:bCs/>
          <w:szCs w:val="24"/>
        </w:rPr>
        <w:t xml:space="preserve">.  </w:t>
      </w:r>
      <w:r w:rsidR="00455940" w:rsidRPr="00656163">
        <w:rPr>
          <w:rFonts w:ascii="Times New Roman" w:hAnsi="Times New Roman" w:cs="Times New Roman"/>
          <w:bCs/>
          <w:szCs w:val="24"/>
        </w:rPr>
        <w:t xml:space="preserve">EFMLA does not provide additional FMLA time above what is already </w:t>
      </w:r>
      <w:r w:rsidR="00DA7015" w:rsidRPr="00656163">
        <w:rPr>
          <w:rFonts w:ascii="Times New Roman" w:hAnsi="Times New Roman" w:cs="Times New Roman"/>
          <w:bCs/>
          <w:szCs w:val="24"/>
        </w:rPr>
        <w:t>mandated</w:t>
      </w:r>
      <w:r w:rsidR="00455940" w:rsidRPr="00656163">
        <w:rPr>
          <w:rFonts w:ascii="Times New Roman" w:hAnsi="Times New Roman" w:cs="Times New Roman"/>
          <w:bCs/>
          <w:szCs w:val="24"/>
        </w:rPr>
        <w:t xml:space="preserve">.  </w:t>
      </w:r>
    </w:p>
    <w:p w14:paraId="279B9EE6" w14:textId="182B924F" w:rsidR="002B7917" w:rsidRPr="00656163" w:rsidRDefault="002B7917" w:rsidP="00D3383A">
      <w:pPr>
        <w:shd w:val="clear" w:color="auto" w:fill="FFFFFF"/>
        <w:spacing w:after="0" w:line="276" w:lineRule="auto"/>
        <w:rPr>
          <w:rFonts w:ascii="Times New Roman" w:hAnsi="Times New Roman" w:cs="Times New Roman"/>
          <w:bCs/>
          <w:szCs w:val="24"/>
        </w:rPr>
      </w:pPr>
    </w:p>
    <w:p w14:paraId="5DCEAC81" w14:textId="12B06330" w:rsidR="00BF68DB" w:rsidRPr="00656163" w:rsidRDefault="00276BCB" w:rsidP="00D3383A">
      <w:pPr>
        <w:shd w:val="clear" w:color="auto" w:fill="FFFFFF"/>
        <w:spacing w:after="0" w:line="276" w:lineRule="auto"/>
        <w:rPr>
          <w:rFonts w:ascii="Times New Roman" w:hAnsi="Times New Roman" w:cs="Times New Roman"/>
          <w:b/>
          <w:szCs w:val="24"/>
        </w:rPr>
      </w:pPr>
      <w:bookmarkStart w:id="1" w:name="_Hlk36187704"/>
      <w:r w:rsidRPr="00656163">
        <w:rPr>
          <w:rFonts w:ascii="Times New Roman" w:hAnsi="Times New Roman" w:cs="Times New Roman"/>
          <w:b/>
          <w:szCs w:val="24"/>
        </w:rPr>
        <w:t xml:space="preserve">Documentation </w:t>
      </w:r>
      <w:r w:rsidR="00E81838">
        <w:rPr>
          <w:rFonts w:ascii="Times New Roman" w:hAnsi="Times New Roman" w:cs="Times New Roman"/>
          <w:b/>
          <w:szCs w:val="24"/>
        </w:rPr>
        <w:t>o</w:t>
      </w:r>
      <w:r w:rsidRPr="00656163">
        <w:rPr>
          <w:rFonts w:ascii="Times New Roman" w:hAnsi="Times New Roman" w:cs="Times New Roman"/>
          <w:b/>
          <w:szCs w:val="24"/>
        </w:rPr>
        <w:t>f Eligibility</w:t>
      </w:r>
    </w:p>
    <w:p w14:paraId="496F549E" w14:textId="468A32E7" w:rsidR="002B7917" w:rsidRPr="00656163" w:rsidRDefault="002B7917" w:rsidP="00D3383A">
      <w:pPr>
        <w:shd w:val="clear" w:color="auto" w:fill="FFFFFF"/>
        <w:spacing w:after="0" w:line="276" w:lineRule="auto"/>
        <w:rPr>
          <w:rFonts w:ascii="Times New Roman" w:hAnsi="Times New Roman" w:cs="Times New Roman"/>
          <w:bCs/>
          <w:szCs w:val="24"/>
        </w:rPr>
      </w:pPr>
      <w:r w:rsidRPr="00656163">
        <w:rPr>
          <w:rFonts w:ascii="Times New Roman" w:hAnsi="Times New Roman" w:cs="Times New Roman"/>
          <w:bCs/>
          <w:szCs w:val="24"/>
        </w:rPr>
        <w:t xml:space="preserve">The Company </w:t>
      </w:r>
      <w:r w:rsidR="009E44AD">
        <w:rPr>
          <w:rFonts w:ascii="Times New Roman" w:hAnsi="Times New Roman" w:cs="Times New Roman"/>
          <w:bCs/>
          <w:szCs w:val="24"/>
        </w:rPr>
        <w:t xml:space="preserve">requires medical certification and documentation to verify COVID related illness or care for dependents.  </w:t>
      </w:r>
      <w:proofErr w:type="gramStart"/>
      <w:r w:rsidR="009E44AD">
        <w:rPr>
          <w:rFonts w:ascii="Times New Roman" w:hAnsi="Times New Roman" w:cs="Times New Roman"/>
          <w:bCs/>
          <w:szCs w:val="24"/>
        </w:rPr>
        <w:t xml:space="preserve">If </w:t>
      </w:r>
      <w:r w:rsidRPr="00656163">
        <w:rPr>
          <w:rFonts w:ascii="Times New Roman" w:hAnsi="Times New Roman" w:cs="Times New Roman"/>
          <w:bCs/>
          <w:szCs w:val="24"/>
        </w:rPr>
        <w:t xml:space="preserve"> it</w:t>
      </w:r>
      <w:proofErr w:type="gramEnd"/>
      <w:r w:rsidRPr="00656163">
        <w:rPr>
          <w:rFonts w:ascii="Times New Roman" w:hAnsi="Times New Roman" w:cs="Times New Roman"/>
          <w:bCs/>
          <w:szCs w:val="24"/>
        </w:rPr>
        <w:t xml:space="preserve"> </w:t>
      </w:r>
      <w:r w:rsidR="009E44AD">
        <w:rPr>
          <w:rFonts w:ascii="Times New Roman" w:hAnsi="Times New Roman" w:cs="Times New Roman"/>
          <w:bCs/>
          <w:szCs w:val="24"/>
        </w:rPr>
        <w:t xml:space="preserve"> is</w:t>
      </w:r>
      <w:r w:rsidRPr="00656163">
        <w:rPr>
          <w:rFonts w:ascii="Times New Roman" w:hAnsi="Times New Roman" w:cs="Times New Roman"/>
          <w:bCs/>
          <w:szCs w:val="24"/>
        </w:rPr>
        <w:t xml:space="preserve"> difficult to obtain the usual medical certification or documentation of illness</w:t>
      </w:r>
      <w:r w:rsidR="008D5398" w:rsidRPr="00656163">
        <w:rPr>
          <w:rFonts w:ascii="Times New Roman" w:hAnsi="Times New Roman" w:cs="Times New Roman"/>
          <w:bCs/>
          <w:szCs w:val="24"/>
        </w:rPr>
        <w:t>, or of school or daycare closures,</w:t>
      </w:r>
      <w:r w:rsidRPr="00656163">
        <w:rPr>
          <w:rFonts w:ascii="Times New Roman" w:hAnsi="Times New Roman" w:cs="Times New Roman"/>
          <w:bCs/>
          <w:szCs w:val="24"/>
        </w:rPr>
        <w:t xml:space="preserve"> during the COVID-19 pandemic</w:t>
      </w:r>
      <w:r w:rsidR="009E44AD">
        <w:rPr>
          <w:rFonts w:ascii="Times New Roman" w:hAnsi="Times New Roman" w:cs="Times New Roman"/>
          <w:bCs/>
          <w:szCs w:val="24"/>
        </w:rPr>
        <w:t>, t</w:t>
      </w:r>
      <w:r w:rsidRPr="00656163">
        <w:rPr>
          <w:rFonts w:ascii="Times New Roman" w:hAnsi="Times New Roman" w:cs="Times New Roman"/>
          <w:bCs/>
          <w:szCs w:val="24"/>
        </w:rPr>
        <w:t xml:space="preserve">he Company reserves the right to require such documentation </w:t>
      </w:r>
      <w:r w:rsidR="008D5398" w:rsidRPr="00656163">
        <w:rPr>
          <w:rFonts w:ascii="Times New Roman" w:hAnsi="Times New Roman" w:cs="Times New Roman"/>
          <w:bCs/>
          <w:szCs w:val="24"/>
        </w:rPr>
        <w:t xml:space="preserve">to be provided </w:t>
      </w:r>
      <w:r w:rsidRPr="00656163">
        <w:rPr>
          <w:rFonts w:ascii="Times New Roman" w:hAnsi="Times New Roman" w:cs="Times New Roman"/>
          <w:bCs/>
          <w:szCs w:val="24"/>
        </w:rPr>
        <w:t>later on</w:t>
      </w:r>
      <w:r w:rsidR="00822998" w:rsidRPr="00656163">
        <w:rPr>
          <w:rFonts w:ascii="Times New Roman" w:hAnsi="Times New Roman" w:cs="Times New Roman"/>
          <w:bCs/>
          <w:szCs w:val="24"/>
        </w:rPr>
        <w:t xml:space="preserve"> </w:t>
      </w:r>
      <w:r w:rsidR="00822998" w:rsidRPr="00656163">
        <w:rPr>
          <w:rFonts w:ascii="Times New Roman" w:eastAsia="Garamond" w:hAnsi="Times New Roman" w:cs="Times New Roman"/>
          <w:color w:val="000000"/>
          <w:szCs w:val="24"/>
        </w:rPr>
        <w:t>(not necessarily before the start of the employee’s leave)</w:t>
      </w:r>
      <w:r w:rsidRPr="00656163">
        <w:rPr>
          <w:rFonts w:ascii="Times New Roman" w:hAnsi="Times New Roman" w:cs="Times New Roman"/>
          <w:bCs/>
          <w:szCs w:val="24"/>
        </w:rPr>
        <w:t xml:space="preserve">. Employees found to have abused these </w:t>
      </w:r>
      <w:r w:rsidR="008D5398" w:rsidRPr="00656163">
        <w:rPr>
          <w:rFonts w:ascii="Times New Roman" w:hAnsi="Times New Roman" w:cs="Times New Roman"/>
          <w:bCs/>
          <w:szCs w:val="24"/>
        </w:rPr>
        <w:t xml:space="preserve">Emergency Family </w:t>
      </w:r>
      <w:r w:rsidRPr="00656163">
        <w:rPr>
          <w:rFonts w:ascii="Times New Roman" w:hAnsi="Times New Roman" w:cs="Times New Roman"/>
          <w:bCs/>
          <w:szCs w:val="24"/>
        </w:rPr>
        <w:t xml:space="preserve">Leave or </w:t>
      </w:r>
      <w:r w:rsidR="008D5398" w:rsidRPr="00656163">
        <w:rPr>
          <w:rFonts w:ascii="Times New Roman" w:hAnsi="Times New Roman" w:cs="Times New Roman"/>
          <w:bCs/>
          <w:szCs w:val="24"/>
        </w:rPr>
        <w:t xml:space="preserve">Sick </w:t>
      </w:r>
      <w:r w:rsidRPr="00656163">
        <w:rPr>
          <w:rFonts w:ascii="Times New Roman" w:hAnsi="Times New Roman" w:cs="Times New Roman"/>
          <w:bCs/>
          <w:szCs w:val="24"/>
        </w:rPr>
        <w:t>Pay Policies may be subject to disciplinary action, up to and including termination of employment.</w:t>
      </w:r>
    </w:p>
    <w:p w14:paraId="7AB3A9BB" w14:textId="50FDE7D4" w:rsidR="002D1BA0" w:rsidRPr="00656163" w:rsidRDefault="002D1BA0" w:rsidP="00D3383A">
      <w:pPr>
        <w:shd w:val="clear" w:color="auto" w:fill="FFFFFF"/>
        <w:spacing w:after="0" w:line="276" w:lineRule="auto"/>
        <w:rPr>
          <w:rFonts w:ascii="Times New Roman" w:hAnsi="Times New Roman" w:cs="Times New Roman"/>
          <w:bCs/>
          <w:szCs w:val="24"/>
        </w:rPr>
      </w:pPr>
    </w:p>
    <w:p w14:paraId="278B7921" w14:textId="7147D13E" w:rsidR="002D1BA0" w:rsidRPr="00656163" w:rsidRDefault="00276BCB" w:rsidP="00D3383A">
      <w:pPr>
        <w:shd w:val="clear" w:color="auto" w:fill="FFFFFF"/>
        <w:spacing w:after="0" w:line="276" w:lineRule="auto"/>
        <w:rPr>
          <w:rFonts w:ascii="Times New Roman" w:hAnsi="Times New Roman" w:cs="Times New Roman"/>
          <w:b/>
          <w:szCs w:val="24"/>
        </w:rPr>
      </w:pPr>
      <w:r w:rsidRPr="00656163">
        <w:rPr>
          <w:rFonts w:ascii="Times New Roman" w:hAnsi="Times New Roman" w:cs="Times New Roman"/>
          <w:b/>
          <w:szCs w:val="24"/>
        </w:rPr>
        <w:t xml:space="preserve">Notification </w:t>
      </w:r>
    </w:p>
    <w:p w14:paraId="1F9F9F13" w14:textId="37400CA1" w:rsidR="002D1BA0" w:rsidRPr="00656163" w:rsidRDefault="002D1BA0" w:rsidP="00D3383A">
      <w:pPr>
        <w:shd w:val="clear" w:color="auto" w:fill="FFFFFF"/>
        <w:spacing w:after="0" w:line="276" w:lineRule="auto"/>
        <w:rPr>
          <w:rFonts w:ascii="Times New Roman" w:hAnsi="Times New Roman" w:cs="Times New Roman"/>
          <w:bCs/>
          <w:szCs w:val="24"/>
        </w:rPr>
      </w:pPr>
      <w:r w:rsidRPr="00656163">
        <w:rPr>
          <w:rFonts w:ascii="Times New Roman" w:hAnsi="Times New Roman" w:cs="Times New Roman"/>
          <w:bCs/>
          <w:szCs w:val="24"/>
        </w:rPr>
        <w:t>Advanced notice of a request for EFMLA is required as soon as practicable. If the leave is not foreseeable, the employee may begin to take leave without giving prior notice but must still give notice as soon as practicable.</w:t>
      </w:r>
    </w:p>
    <w:bookmarkEnd w:id="1"/>
    <w:p w14:paraId="42AB66A1" w14:textId="7FF98CA9" w:rsidR="00D3383A" w:rsidRPr="00656163" w:rsidRDefault="00D3383A" w:rsidP="00D3383A">
      <w:pPr>
        <w:shd w:val="clear" w:color="auto" w:fill="FFFFFF"/>
        <w:spacing w:after="0" w:line="276" w:lineRule="auto"/>
        <w:rPr>
          <w:rFonts w:ascii="Times New Roman" w:hAnsi="Times New Roman" w:cs="Times New Roman"/>
          <w:bCs/>
          <w:szCs w:val="24"/>
        </w:rPr>
      </w:pPr>
    </w:p>
    <w:p w14:paraId="266DFD7D" w14:textId="3167B1F5" w:rsidR="00D3383A" w:rsidRPr="00656163" w:rsidRDefault="00276BCB" w:rsidP="00D3383A">
      <w:pPr>
        <w:shd w:val="clear" w:color="auto" w:fill="FFFFFF"/>
        <w:spacing w:after="0" w:line="276" w:lineRule="auto"/>
        <w:rPr>
          <w:rFonts w:ascii="Times New Roman" w:hAnsi="Times New Roman" w:cs="Times New Roman"/>
          <w:b/>
          <w:szCs w:val="24"/>
        </w:rPr>
      </w:pPr>
      <w:r w:rsidRPr="00656163">
        <w:rPr>
          <w:rFonts w:ascii="Times New Roman" w:hAnsi="Times New Roman" w:cs="Times New Roman"/>
          <w:b/>
          <w:szCs w:val="24"/>
        </w:rPr>
        <w:t xml:space="preserve">To Apply </w:t>
      </w:r>
      <w:r w:rsidR="00E81838">
        <w:rPr>
          <w:rFonts w:ascii="Times New Roman" w:hAnsi="Times New Roman" w:cs="Times New Roman"/>
          <w:b/>
          <w:szCs w:val="24"/>
        </w:rPr>
        <w:t>f</w:t>
      </w:r>
      <w:r w:rsidRPr="00656163">
        <w:rPr>
          <w:rFonts w:ascii="Times New Roman" w:hAnsi="Times New Roman" w:cs="Times New Roman"/>
          <w:b/>
          <w:szCs w:val="24"/>
        </w:rPr>
        <w:t xml:space="preserve">or </w:t>
      </w:r>
      <w:r w:rsidR="00110A3C">
        <w:rPr>
          <w:rFonts w:ascii="Times New Roman" w:hAnsi="Times New Roman" w:cs="Times New Roman"/>
          <w:b/>
          <w:szCs w:val="24"/>
        </w:rPr>
        <w:t>F</w:t>
      </w:r>
      <w:r w:rsidR="00110A3C" w:rsidRPr="00656163">
        <w:rPr>
          <w:rFonts w:ascii="Times New Roman" w:hAnsi="Times New Roman" w:cs="Times New Roman"/>
          <w:b/>
          <w:szCs w:val="24"/>
        </w:rPr>
        <w:t>FCRA</w:t>
      </w:r>
      <w:r w:rsidRPr="00656163">
        <w:rPr>
          <w:rFonts w:ascii="Times New Roman" w:hAnsi="Times New Roman" w:cs="Times New Roman"/>
          <w:b/>
          <w:szCs w:val="24"/>
        </w:rPr>
        <w:t xml:space="preserve"> Benefits</w:t>
      </w:r>
    </w:p>
    <w:p w14:paraId="5883DAF5" w14:textId="7222E170" w:rsidR="00C31264" w:rsidRPr="00656163" w:rsidRDefault="00C31264" w:rsidP="00D3383A">
      <w:pPr>
        <w:shd w:val="clear" w:color="auto" w:fill="FFFFFF"/>
        <w:spacing w:after="0" w:line="276" w:lineRule="auto"/>
        <w:rPr>
          <w:rFonts w:ascii="Times New Roman" w:hAnsi="Times New Roman" w:cs="Times New Roman"/>
          <w:bCs/>
          <w:szCs w:val="24"/>
        </w:rPr>
      </w:pPr>
      <w:r w:rsidRPr="00656163">
        <w:rPr>
          <w:rFonts w:ascii="Times New Roman" w:hAnsi="Times New Roman" w:cs="Times New Roman"/>
          <w:bCs/>
          <w:szCs w:val="24"/>
        </w:rPr>
        <w:t xml:space="preserve">Employees who feel they meet the requirements to qualify for these </w:t>
      </w:r>
      <w:r w:rsidR="00D3383A" w:rsidRPr="00656163">
        <w:rPr>
          <w:rFonts w:ascii="Times New Roman" w:hAnsi="Times New Roman" w:cs="Times New Roman"/>
          <w:bCs/>
          <w:szCs w:val="24"/>
        </w:rPr>
        <w:t>benefits under the FFCRA</w:t>
      </w:r>
      <w:r w:rsidRPr="00656163">
        <w:rPr>
          <w:rFonts w:ascii="Times New Roman" w:hAnsi="Times New Roman" w:cs="Times New Roman"/>
          <w:bCs/>
          <w:szCs w:val="24"/>
        </w:rPr>
        <w:t xml:space="preserve"> </w:t>
      </w:r>
      <w:r w:rsidR="0016758F" w:rsidRPr="00656163">
        <w:rPr>
          <w:rFonts w:ascii="Times New Roman" w:hAnsi="Times New Roman" w:cs="Times New Roman"/>
          <w:bCs/>
          <w:szCs w:val="24"/>
        </w:rPr>
        <w:t>should</w:t>
      </w:r>
      <w:r w:rsidRPr="00656163">
        <w:rPr>
          <w:rFonts w:ascii="Times New Roman" w:hAnsi="Times New Roman" w:cs="Times New Roman"/>
          <w:bCs/>
          <w:szCs w:val="24"/>
        </w:rPr>
        <w:t xml:space="preserve"> contact </w:t>
      </w:r>
      <w:r w:rsidRPr="00656163">
        <w:rPr>
          <w:rFonts w:ascii="Times New Roman" w:hAnsi="Times New Roman" w:cs="Times New Roman"/>
          <w:bCs/>
          <w:szCs w:val="24"/>
          <w:highlight w:val="yellow"/>
        </w:rPr>
        <w:t>[insert name, title]</w:t>
      </w:r>
      <w:r w:rsidRPr="00656163">
        <w:rPr>
          <w:rFonts w:ascii="Times New Roman" w:hAnsi="Times New Roman" w:cs="Times New Roman"/>
          <w:bCs/>
          <w:szCs w:val="24"/>
        </w:rPr>
        <w:t xml:space="preserve"> at </w:t>
      </w:r>
      <w:r w:rsidRPr="00656163">
        <w:rPr>
          <w:rFonts w:ascii="Times New Roman" w:hAnsi="Times New Roman" w:cs="Times New Roman"/>
          <w:bCs/>
          <w:szCs w:val="24"/>
          <w:highlight w:val="yellow"/>
        </w:rPr>
        <w:t>[insert contact information]</w:t>
      </w:r>
      <w:r w:rsidRPr="00656163">
        <w:rPr>
          <w:rFonts w:ascii="Times New Roman" w:hAnsi="Times New Roman" w:cs="Times New Roman"/>
          <w:bCs/>
          <w:szCs w:val="24"/>
        </w:rPr>
        <w:t xml:space="preserve">. </w:t>
      </w:r>
    </w:p>
    <w:p w14:paraId="2EFE1D8B" w14:textId="24B3CC5C" w:rsidR="00D3383A" w:rsidRPr="00656163" w:rsidRDefault="00D3383A" w:rsidP="00D3383A">
      <w:pPr>
        <w:shd w:val="clear" w:color="auto" w:fill="FFFFFF"/>
        <w:spacing w:after="0" w:line="276" w:lineRule="auto"/>
        <w:rPr>
          <w:rFonts w:ascii="Times New Roman" w:hAnsi="Times New Roman" w:cs="Times New Roman"/>
          <w:bCs/>
          <w:szCs w:val="24"/>
        </w:rPr>
      </w:pPr>
    </w:p>
    <w:p w14:paraId="2E1736C5" w14:textId="1A590E5F" w:rsidR="00521C77" w:rsidRPr="00656163" w:rsidRDefault="00521C77" w:rsidP="00521C77">
      <w:pPr>
        <w:shd w:val="clear" w:color="auto" w:fill="FFFFFF"/>
        <w:spacing w:after="0" w:line="276" w:lineRule="auto"/>
        <w:rPr>
          <w:rFonts w:ascii="Times New Roman" w:hAnsi="Times New Roman" w:cs="Times New Roman"/>
          <w:bCs/>
          <w:i/>
          <w:iCs/>
          <w:szCs w:val="24"/>
        </w:rPr>
      </w:pPr>
      <w:r w:rsidRPr="00656163">
        <w:rPr>
          <w:rFonts w:ascii="Times New Roman" w:eastAsia="Garamond" w:hAnsi="Times New Roman" w:cs="Times New Roman"/>
          <w:b/>
          <w:bCs/>
          <w:color w:val="FF0000"/>
          <w:szCs w:val="24"/>
          <w:u w:val="single"/>
        </w:rPr>
        <w:t>Exclusions to</w:t>
      </w:r>
      <w:r w:rsidRPr="00656163">
        <w:rPr>
          <w:rFonts w:ascii="Times New Roman" w:eastAsia="Garamond" w:hAnsi="Times New Roman" w:cs="Times New Roman"/>
          <w:color w:val="FF0000"/>
          <w:szCs w:val="24"/>
        </w:rPr>
        <w:t xml:space="preserve"> </w:t>
      </w:r>
      <w:r w:rsidR="00E81838">
        <w:rPr>
          <w:rFonts w:ascii="Times New Roman" w:eastAsia="Garamond" w:hAnsi="Times New Roman" w:cs="Times New Roman"/>
          <w:color w:val="FF0000"/>
          <w:szCs w:val="24"/>
        </w:rPr>
        <w:t>t</w:t>
      </w:r>
      <w:r w:rsidRPr="00656163">
        <w:rPr>
          <w:rFonts w:ascii="Times New Roman" w:eastAsia="Garamond" w:hAnsi="Times New Roman" w:cs="Times New Roman"/>
          <w:color w:val="FF0000"/>
          <w:szCs w:val="24"/>
        </w:rPr>
        <w:t>he Emergency Sick Paid Leave and Ex</w:t>
      </w:r>
      <w:r w:rsidR="00E81838">
        <w:rPr>
          <w:rFonts w:ascii="Times New Roman" w:eastAsia="Garamond" w:hAnsi="Times New Roman" w:cs="Times New Roman"/>
          <w:color w:val="FF0000"/>
          <w:szCs w:val="24"/>
        </w:rPr>
        <w:t>panded</w:t>
      </w:r>
      <w:r w:rsidRPr="00656163">
        <w:rPr>
          <w:rFonts w:ascii="Times New Roman" w:eastAsia="Garamond" w:hAnsi="Times New Roman" w:cs="Times New Roman"/>
          <w:color w:val="FF0000"/>
          <w:szCs w:val="24"/>
        </w:rPr>
        <w:t xml:space="preserve"> Family &amp; Medical Leave:</w:t>
      </w:r>
    </w:p>
    <w:p w14:paraId="4B9CDD09" w14:textId="623D044D" w:rsidR="00521C77" w:rsidRDefault="00521C77" w:rsidP="00521C77">
      <w:pPr>
        <w:shd w:val="clear" w:color="auto" w:fill="FFFFFF"/>
        <w:spacing w:after="0" w:line="276" w:lineRule="auto"/>
        <w:rPr>
          <w:rFonts w:ascii="Times New Roman" w:hAnsi="Times New Roman" w:cs="Times New Roman"/>
          <w:bCs/>
          <w:i/>
          <w:iCs/>
          <w:szCs w:val="24"/>
        </w:rPr>
      </w:pPr>
      <w:r w:rsidRPr="00656163">
        <w:rPr>
          <w:rFonts w:ascii="Times New Roman" w:hAnsi="Times New Roman" w:cs="Times New Roman"/>
          <w:bCs/>
          <w:i/>
          <w:iCs/>
          <w:szCs w:val="24"/>
        </w:rPr>
        <w:lastRenderedPageBreak/>
        <w:t xml:space="preserve">Employees who are on furlough or layoff are </w:t>
      </w:r>
      <w:r w:rsidRPr="00656163">
        <w:rPr>
          <w:rFonts w:ascii="Times New Roman" w:hAnsi="Times New Roman" w:cs="Times New Roman"/>
          <w:bCs/>
          <w:i/>
          <w:iCs/>
          <w:szCs w:val="24"/>
          <w:u w:val="single"/>
        </w:rPr>
        <w:t>not</w:t>
      </w:r>
      <w:r w:rsidRPr="00656163">
        <w:rPr>
          <w:rFonts w:ascii="Times New Roman" w:hAnsi="Times New Roman" w:cs="Times New Roman"/>
          <w:bCs/>
          <w:i/>
          <w:iCs/>
          <w:szCs w:val="24"/>
        </w:rPr>
        <w:t xml:space="preserve"> eligible for EPSL or EFMLA. The DOL further clarified that EPSL and EFMLA may be taken intermittently if needed, up to the total maximum number of hours available.</w:t>
      </w:r>
    </w:p>
    <w:p w14:paraId="59DAD629" w14:textId="77777777" w:rsidR="00E67C49" w:rsidRPr="00656163" w:rsidRDefault="00E67C49" w:rsidP="00521C77">
      <w:pPr>
        <w:shd w:val="clear" w:color="auto" w:fill="FFFFFF"/>
        <w:spacing w:after="0" w:line="276" w:lineRule="auto"/>
        <w:rPr>
          <w:rFonts w:ascii="Times New Roman" w:hAnsi="Times New Roman" w:cs="Times New Roman"/>
          <w:bCs/>
          <w:i/>
          <w:iCs/>
          <w:szCs w:val="24"/>
        </w:rPr>
      </w:pPr>
    </w:p>
    <w:p w14:paraId="20B3BE37" w14:textId="1323357E" w:rsidR="00D3383A" w:rsidRPr="00656163" w:rsidRDefault="00521C77" w:rsidP="00521C77">
      <w:pPr>
        <w:shd w:val="clear" w:color="auto" w:fill="FFFFFF"/>
        <w:spacing w:after="0" w:line="276" w:lineRule="auto"/>
        <w:rPr>
          <w:rFonts w:ascii="Times New Roman" w:hAnsi="Times New Roman" w:cs="Times New Roman"/>
          <w:bCs/>
          <w:szCs w:val="24"/>
        </w:rPr>
      </w:pPr>
      <w:r w:rsidRPr="00656163">
        <w:rPr>
          <w:rFonts w:ascii="Times New Roman" w:eastAsia="Garamond" w:hAnsi="Times New Roman" w:cs="Times New Roman"/>
          <w:i/>
          <w:iCs/>
          <w:szCs w:val="24"/>
        </w:rPr>
        <w:t>Exclusions also apply for employees classified as health care providers and emergency responders. T</w:t>
      </w:r>
      <w:r w:rsidRPr="00656163">
        <w:rPr>
          <w:rFonts w:ascii="Times New Roman" w:hAnsi="Times New Roman" w:cs="Times New Roman"/>
          <w:bCs/>
          <w:i/>
          <w:iCs/>
          <w:szCs w:val="24"/>
        </w:rPr>
        <w:t>he DOL has defined a “health care provider” as a licensed physician or other employees who are employed to provide diagnostic services, preventive services, treatment services, or other services that are integrated with and necessary to the provision of patient care. This means that employees not directly involved in patient care (</w:t>
      </w:r>
      <w:r w:rsidR="00D23BFF" w:rsidRPr="00656163">
        <w:rPr>
          <w:rFonts w:ascii="Times New Roman" w:hAnsi="Times New Roman" w:cs="Times New Roman"/>
          <w:bCs/>
          <w:i/>
          <w:iCs/>
          <w:szCs w:val="24"/>
        </w:rPr>
        <w:t>e.g.,</w:t>
      </w:r>
      <w:r w:rsidRPr="00656163">
        <w:rPr>
          <w:rFonts w:ascii="Times New Roman" w:hAnsi="Times New Roman" w:cs="Times New Roman"/>
          <w:bCs/>
          <w:i/>
          <w:iCs/>
          <w:szCs w:val="24"/>
        </w:rPr>
        <w:t xml:space="preserve"> reception, accounting, housekeeping, IT support, </w:t>
      </w:r>
      <w:r w:rsidR="00656163" w:rsidRPr="00656163">
        <w:rPr>
          <w:rFonts w:ascii="Times New Roman" w:hAnsi="Times New Roman" w:cs="Times New Roman"/>
          <w:bCs/>
          <w:i/>
          <w:iCs/>
          <w:szCs w:val="24"/>
        </w:rPr>
        <w:t>maintenance, food</w:t>
      </w:r>
      <w:r w:rsidRPr="00656163">
        <w:rPr>
          <w:rFonts w:ascii="Times New Roman" w:hAnsi="Times New Roman" w:cs="Times New Roman"/>
          <w:bCs/>
          <w:i/>
          <w:iCs/>
          <w:szCs w:val="24"/>
        </w:rPr>
        <w:t xml:space="preserve"> service, etc.) </w:t>
      </w:r>
      <w:r w:rsidRPr="00656163">
        <w:rPr>
          <w:rFonts w:ascii="Times New Roman" w:hAnsi="Times New Roman" w:cs="Times New Roman"/>
          <w:bCs/>
          <w:i/>
          <w:iCs/>
          <w:szCs w:val="24"/>
          <w:u w:val="single"/>
        </w:rPr>
        <w:t>may not be excluded</w:t>
      </w:r>
      <w:r w:rsidRPr="00656163">
        <w:rPr>
          <w:rFonts w:ascii="Times New Roman" w:hAnsi="Times New Roman" w:cs="Times New Roman"/>
          <w:bCs/>
          <w:i/>
          <w:iCs/>
          <w:szCs w:val="24"/>
        </w:rPr>
        <w:t xml:space="preserve"> from FFCRA requirements. Employers can exempt health care providers or emergency responders from the FFCRA leave for one reason but not others.</w:t>
      </w:r>
      <w:r w:rsidR="00B568A2">
        <w:rPr>
          <w:rFonts w:ascii="Times New Roman" w:hAnsi="Times New Roman" w:cs="Times New Roman"/>
          <w:bCs/>
          <w:i/>
          <w:iCs/>
          <w:szCs w:val="24"/>
        </w:rPr>
        <w:t xml:space="preserve"> </w:t>
      </w:r>
      <w:r w:rsidRPr="00656163">
        <w:rPr>
          <w:rFonts w:ascii="Times New Roman" w:hAnsi="Times New Roman" w:cs="Times New Roman"/>
          <w:bCs/>
          <w:i/>
          <w:iCs/>
          <w:szCs w:val="24"/>
        </w:rPr>
        <w:t>For example, an employer may decide to exempt the applicable employees from leave for caring for a family member, but might choose to provide them paid sick leave in the case of their own COVID-19 illness</w:t>
      </w:r>
    </w:p>
    <w:p w14:paraId="3758D10C" w14:textId="3CA79A59" w:rsidR="00521C77" w:rsidRDefault="00521C77" w:rsidP="00263DB0">
      <w:pPr>
        <w:shd w:val="clear" w:color="auto" w:fill="FFFFFF"/>
        <w:spacing w:after="0" w:line="276" w:lineRule="auto"/>
        <w:rPr>
          <w:rFonts w:ascii="Times New Roman" w:hAnsi="Times New Roman" w:cs="Times New Roman"/>
          <w:b/>
          <w:szCs w:val="24"/>
        </w:rPr>
      </w:pPr>
    </w:p>
    <w:p w14:paraId="0FEED5E7" w14:textId="102BB706" w:rsidR="00521C77" w:rsidRPr="00656163" w:rsidRDefault="00F13681" w:rsidP="00FD3708">
      <w:pPr>
        <w:shd w:val="clear" w:color="auto" w:fill="FFFFFF"/>
        <w:spacing w:after="0" w:line="276" w:lineRule="auto"/>
        <w:jc w:val="center"/>
        <w:rPr>
          <w:rFonts w:ascii="Times New Roman" w:hAnsi="Times New Roman" w:cs="Times New Roman"/>
          <w:b/>
          <w:bCs/>
          <w:i/>
          <w:szCs w:val="24"/>
        </w:rPr>
      </w:pPr>
      <w:r w:rsidRPr="00656163">
        <w:rPr>
          <w:rFonts w:ascii="Times New Roman" w:hAnsi="Times New Roman" w:cs="Times New Roman"/>
          <w:b/>
          <w:bCs/>
          <w:i/>
          <w:szCs w:val="24"/>
        </w:rPr>
        <w:t>TELECOMMUTING</w:t>
      </w:r>
    </w:p>
    <w:p w14:paraId="45011CDE" w14:textId="77777777" w:rsidR="00521C77" w:rsidRPr="00656163" w:rsidRDefault="00521C77" w:rsidP="00F13681">
      <w:pPr>
        <w:shd w:val="clear" w:color="auto" w:fill="FFFFFF"/>
        <w:spacing w:after="0" w:line="276" w:lineRule="auto"/>
        <w:rPr>
          <w:rFonts w:ascii="Times New Roman" w:hAnsi="Times New Roman" w:cs="Times New Roman"/>
          <w:b/>
          <w:szCs w:val="24"/>
        </w:rPr>
      </w:pPr>
    </w:p>
    <w:p w14:paraId="339054A8" w14:textId="42091102" w:rsidR="00F13681" w:rsidRPr="00747B0A" w:rsidRDefault="00F13681" w:rsidP="00747B0A">
      <w:pPr>
        <w:shd w:val="clear" w:color="auto" w:fill="FFFFFF"/>
        <w:spacing w:after="0" w:line="276" w:lineRule="auto"/>
        <w:rPr>
          <w:rFonts w:ascii="Times New Roman" w:hAnsi="Times New Roman" w:cs="Times New Roman"/>
          <w:b/>
          <w:szCs w:val="24"/>
        </w:rPr>
      </w:pPr>
      <w:r w:rsidRPr="00656163">
        <w:rPr>
          <w:rFonts w:ascii="Times New Roman" w:hAnsi="Times New Roman" w:cs="Times New Roman"/>
          <w:szCs w:val="24"/>
          <w:highlight w:val="yellow"/>
        </w:rPr>
        <w:t>[insert Company name]</w:t>
      </w:r>
      <w:r w:rsidRPr="00656163">
        <w:rPr>
          <w:rFonts w:ascii="Times New Roman" w:hAnsi="Times New Roman" w:cs="Times New Roman"/>
          <w:szCs w:val="24"/>
        </w:rPr>
        <w:t xml:space="preserve"> </w:t>
      </w:r>
      <w:r w:rsidR="009E44AD">
        <w:rPr>
          <w:rFonts w:ascii="Times New Roman" w:hAnsi="Times New Roman" w:cs="Times New Roman"/>
          <w:szCs w:val="24"/>
        </w:rPr>
        <w:t>may grant</w:t>
      </w:r>
      <w:r w:rsidRPr="00656163">
        <w:rPr>
          <w:rFonts w:ascii="Times New Roman" w:hAnsi="Times New Roman" w:cs="Times New Roman"/>
          <w:szCs w:val="24"/>
        </w:rPr>
        <w:t xml:space="preserve"> short term permission to eligible employees to telecommute due to the extenuating circumstances</w:t>
      </w:r>
      <w:r w:rsidR="004B4933">
        <w:rPr>
          <w:rFonts w:ascii="Times New Roman" w:hAnsi="Times New Roman" w:cs="Times New Roman"/>
          <w:szCs w:val="24"/>
        </w:rPr>
        <w:t xml:space="preserve"> related to the COVID-19 pandemic</w:t>
      </w:r>
      <w:r w:rsidRPr="00656163">
        <w:rPr>
          <w:rFonts w:ascii="Times New Roman" w:hAnsi="Times New Roman" w:cs="Times New Roman"/>
          <w:szCs w:val="24"/>
        </w:rPr>
        <w:t xml:space="preserve">. </w:t>
      </w:r>
      <w:proofErr w:type="gramStart"/>
      <w:r w:rsidRPr="00656163">
        <w:rPr>
          <w:rFonts w:ascii="Times New Roman" w:hAnsi="Times New Roman" w:cs="Times New Roman"/>
          <w:szCs w:val="24"/>
        </w:rPr>
        <w:t>Th</w:t>
      </w:r>
      <w:r w:rsidR="009E44AD">
        <w:rPr>
          <w:rFonts w:ascii="Times New Roman" w:hAnsi="Times New Roman" w:cs="Times New Roman"/>
          <w:szCs w:val="24"/>
        </w:rPr>
        <w:t xml:space="preserve">e </w:t>
      </w:r>
      <w:r w:rsidRPr="00656163">
        <w:rPr>
          <w:rFonts w:ascii="Times New Roman" w:hAnsi="Times New Roman" w:cs="Times New Roman"/>
          <w:szCs w:val="24"/>
        </w:rPr>
        <w:t xml:space="preserve"> telecommuting</w:t>
      </w:r>
      <w:proofErr w:type="gramEnd"/>
      <w:r w:rsidRPr="00656163">
        <w:rPr>
          <w:rFonts w:ascii="Times New Roman" w:hAnsi="Times New Roman" w:cs="Times New Roman"/>
          <w:szCs w:val="24"/>
        </w:rPr>
        <w:t xml:space="preserve"> arrangement </w:t>
      </w:r>
      <w:r w:rsidR="009E44AD">
        <w:rPr>
          <w:rFonts w:ascii="Times New Roman" w:hAnsi="Times New Roman" w:cs="Times New Roman"/>
          <w:szCs w:val="24"/>
        </w:rPr>
        <w:t xml:space="preserve">start and stop times </w:t>
      </w:r>
      <w:r w:rsidRPr="00656163">
        <w:rPr>
          <w:rFonts w:ascii="Times New Roman" w:hAnsi="Times New Roman" w:cs="Times New Roman"/>
          <w:szCs w:val="24"/>
        </w:rPr>
        <w:t xml:space="preserve">will </w:t>
      </w:r>
      <w:r w:rsidR="009E44AD">
        <w:rPr>
          <w:rFonts w:ascii="Times New Roman" w:hAnsi="Times New Roman" w:cs="Times New Roman"/>
          <w:szCs w:val="24"/>
        </w:rPr>
        <w:t xml:space="preserve">be defined by the company. </w:t>
      </w:r>
      <w:r w:rsidRPr="00656163">
        <w:rPr>
          <w:rFonts w:ascii="Times New Roman" w:hAnsi="Times New Roman" w:cs="Times New Roman"/>
          <w:szCs w:val="24"/>
        </w:rPr>
        <w:t xml:space="preserve">This time frame may be extended or reduced if circumstances require such a change.  It is understood that this is a short-term telecommuting </w:t>
      </w:r>
      <w:r w:rsidR="00A956E7" w:rsidRPr="00656163">
        <w:rPr>
          <w:rFonts w:ascii="Times New Roman" w:hAnsi="Times New Roman" w:cs="Times New Roman"/>
          <w:szCs w:val="24"/>
        </w:rPr>
        <w:t>arrangement,</w:t>
      </w:r>
      <w:r w:rsidRPr="00656163">
        <w:rPr>
          <w:rFonts w:ascii="Times New Roman" w:hAnsi="Times New Roman" w:cs="Times New Roman"/>
          <w:szCs w:val="24"/>
        </w:rPr>
        <w:t xml:space="preserve"> and the Company reserves the right to terminate the telecommuting arrangement at any time.</w:t>
      </w:r>
      <w:r w:rsidR="000E0DCC" w:rsidRPr="00656163">
        <w:rPr>
          <w:rFonts w:ascii="Times New Roman" w:hAnsi="Times New Roman" w:cs="Times New Roman"/>
          <w:szCs w:val="24"/>
        </w:rPr>
        <w:t xml:space="preserve"> Contact </w:t>
      </w:r>
      <w:proofErr w:type="gramStart"/>
      <w:r w:rsidR="000E0DCC" w:rsidRPr="00656163">
        <w:rPr>
          <w:rFonts w:ascii="Times New Roman" w:hAnsi="Times New Roman" w:cs="Times New Roman"/>
          <w:szCs w:val="24"/>
        </w:rPr>
        <w:t>you</w:t>
      </w:r>
      <w:r w:rsidR="00FB4CAB" w:rsidRPr="00656163">
        <w:rPr>
          <w:rFonts w:ascii="Times New Roman" w:hAnsi="Times New Roman" w:cs="Times New Roman"/>
          <w:szCs w:val="24"/>
        </w:rPr>
        <w:t>r</w:t>
      </w:r>
      <w:r w:rsidR="000E0DCC" w:rsidRPr="00656163">
        <w:rPr>
          <w:rFonts w:ascii="Times New Roman" w:hAnsi="Times New Roman" w:cs="Times New Roman"/>
          <w:szCs w:val="24"/>
        </w:rPr>
        <w:t xml:space="preserve"> </w:t>
      </w:r>
      <w:r w:rsidR="009E44AD">
        <w:rPr>
          <w:rFonts w:ascii="Times New Roman" w:hAnsi="Times New Roman" w:cs="Times New Roman"/>
          <w:szCs w:val="24"/>
        </w:rPr>
        <w:t xml:space="preserve"> supervisor</w:t>
      </w:r>
      <w:proofErr w:type="gramEnd"/>
      <w:r w:rsidR="009E44AD">
        <w:rPr>
          <w:rFonts w:ascii="Times New Roman" w:hAnsi="Times New Roman" w:cs="Times New Roman"/>
          <w:szCs w:val="24"/>
        </w:rPr>
        <w:t xml:space="preserve"> or anyone in human resources </w:t>
      </w:r>
      <w:r w:rsidR="000E0DCC" w:rsidRPr="00656163">
        <w:rPr>
          <w:rFonts w:ascii="Times New Roman" w:hAnsi="Times New Roman" w:cs="Times New Roman"/>
          <w:szCs w:val="24"/>
        </w:rPr>
        <w:t>for eligibility purposes under the telecommuting policy.</w:t>
      </w:r>
    </w:p>
    <w:p w14:paraId="3B111961" w14:textId="77777777" w:rsidR="00F13681" w:rsidRPr="00656163" w:rsidRDefault="00F13681" w:rsidP="00F13681">
      <w:pPr>
        <w:autoSpaceDE w:val="0"/>
        <w:autoSpaceDN w:val="0"/>
        <w:adjustRightInd w:val="0"/>
        <w:spacing w:after="0"/>
        <w:rPr>
          <w:rFonts w:ascii="Times New Roman" w:hAnsi="Times New Roman" w:cs="Times New Roman"/>
          <w:b/>
          <w:bCs/>
          <w:szCs w:val="24"/>
        </w:rPr>
      </w:pPr>
    </w:p>
    <w:p w14:paraId="520A8C43" w14:textId="7CFA136F" w:rsidR="00F13681" w:rsidRPr="00656163" w:rsidRDefault="00276BCB" w:rsidP="00F13681">
      <w:pPr>
        <w:autoSpaceDE w:val="0"/>
        <w:autoSpaceDN w:val="0"/>
        <w:adjustRightInd w:val="0"/>
        <w:spacing w:after="0"/>
        <w:rPr>
          <w:rFonts w:ascii="Times New Roman" w:hAnsi="Times New Roman" w:cs="Times New Roman"/>
          <w:b/>
          <w:bCs/>
          <w:szCs w:val="24"/>
        </w:rPr>
      </w:pPr>
      <w:r w:rsidRPr="00656163">
        <w:rPr>
          <w:rFonts w:ascii="Times New Roman" w:hAnsi="Times New Roman" w:cs="Times New Roman"/>
          <w:b/>
          <w:bCs/>
          <w:szCs w:val="24"/>
        </w:rPr>
        <w:t>Expectations</w:t>
      </w:r>
    </w:p>
    <w:p w14:paraId="31CF803D" w14:textId="77777777" w:rsidR="00283AC7" w:rsidRDefault="00F13681" w:rsidP="00283AC7">
      <w:pPr>
        <w:autoSpaceDE w:val="0"/>
        <w:autoSpaceDN w:val="0"/>
        <w:adjustRightInd w:val="0"/>
        <w:spacing w:after="0"/>
        <w:rPr>
          <w:rFonts w:ascii="Times New Roman" w:hAnsi="Times New Roman" w:cs="Times New Roman"/>
          <w:szCs w:val="24"/>
        </w:rPr>
      </w:pPr>
      <w:r w:rsidRPr="00656163">
        <w:rPr>
          <w:rFonts w:ascii="Times New Roman" w:hAnsi="Times New Roman" w:cs="Times New Roman"/>
          <w:szCs w:val="24"/>
        </w:rPr>
        <w:t xml:space="preserve">Your work performance will be measured by your output, results, and previously established performance measures which should be equivalent to the performance output generated when working in office. Work should be prioritized by identifying those results that are most crucial and those that can be </w:t>
      </w:r>
      <w:r w:rsidR="00283AC7" w:rsidRPr="00656163">
        <w:rPr>
          <w:rFonts w:ascii="Times New Roman" w:hAnsi="Times New Roman" w:cs="Times New Roman"/>
          <w:szCs w:val="24"/>
        </w:rPr>
        <w:t>deferred</w:t>
      </w:r>
      <w:r w:rsidR="00283AC7">
        <w:rPr>
          <w:rFonts w:ascii="Times New Roman" w:hAnsi="Times New Roman" w:cs="Times New Roman"/>
          <w:szCs w:val="24"/>
        </w:rPr>
        <w:t xml:space="preserve"> and</w:t>
      </w:r>
      <w:r w:rsidRPr="00656163">
        <w:rPr>
          <w:rFonts w:ascii="Times New Roman" w:hAnsi="Times New Roman" w:cs="Times New Roman"/>
          <w:szCs w:val="24"/>
        </w:rPr>
        <w:t xml:space="preserve"> analyzing how objectives support work group goals. You will be expected to maintain the same work schedule, </w:t>
      </w:r>
      <w:proofErr w:type="gramStart"/>
      <w:r w:rsidRPr="00656163">
        <w:rPr>
          <w:rFonts w:ascii="Times New Roman" w:hAnsi="Times New Roman" w:cs="Times New Roman"/>
          <w:szCs w:val="24"/>
        </w:rPr>
        <w:t>days</w:t>
      </w:r>
      <w:proofErr w:type="gramEnd"/>
      <w:r w:rsidRPr="00656163">
        <w:rPr>
          <w:rFonts w:ascii="Times New Roman" w:hAnsi="Times New Roman" w:cs="Times New Roman"/>
          <w:szCs w:val="24"/>
        </w:rPr>
        <w:t xml:space="preserve"> and work hours</w:t>
      </w:r>
      <w:r w:rsidR="00747B0A">
        <w:rPr>
          <w:rFonts w:ascii="Times New Roman" w:hAnsi="Times New Roman" w:cs="Times New Roman"/>
          <w:szCs w:val="24"/>
        </w:rPr>
        <w:t>,</w:t>
      </w:r>
      <w:r w:rsidRPr="00656163">
        <w:rPr>
          <w:rFonts w:ascii="Times New Roman" w:hAnsi="Times New Roman" w:cs="Times New Roman"/>
          <w:szCs w:val="24"/>
        </w:rPr>
        <w:t xml:space="preserve"> making sure you are available and accessible to your customer</w:t>
      </w:r>
      <w:r w:rsidR="00747B0A">
        <w:rPr>
          <w:rFonts w:ascii="Times New Roman" w:hAnsi="Times New Roman" w:cs="Times New Roman"/>
          <w:szCs w:val="24"/>
        </w:rPr>
        <w:t>s</w:t>
      </w:r>
      <w:r w:rsidRPr="00656163">
        <w:rPr>
          <w:rFonts w:ascii="Times New Roman" w:hAnsi="Times New Roman" w:cs="Times New Roman"/>
          <w:szCs w:val="24"/>
        </w:rPr>
        <w:t xml:space="preserve">, team members and supervisor during normal business days and hours, regardless of work location. </w:t>
      </w:r>
    </w:p>
    <w:p w14:paraId="79B3CA71" w14:textId="3F837941" w:rsidR="00F13681" w:rsidRPr="00656163" w:rsidRDefault="00F13681" w:rsidP="00283AC7">
      <w:pPr>
        <w:autoSpaceDE w:val="0"/>
        <w:autoSpaceDN w:val="0"/>
        <w:adjustRightInd w:val="0"/>
        <w:spacing w:after="0"/>
        <w:rPr>
          <w:rFonts w:ascii="Times New Roman" w:hAnsi="Times New Roman" w:cs="Times New Roman"/>
          <w:szCs w:val="24"/>
        </w:rPr>
      </w:pPr>
      <w:r w:rsidRPr="00656163">
        <w:rPr>
          <w:rFonts w:ascii="Times New Roman" w:hAnsi="Times New Roman" w:cs="Times New Roman"/>
          <w:szCs w:val="24"/>
        </w:rPr>
        <w:t xml:space="preserve">  </w:t>
      </w:r>
    </w:p>
    <w:p w14:paraId="64D91216" w14:textId="3005477E" w:rsidR="00F13681" w:rsidRPr="00656163" w:rsidRDefault="00276BCB" w:rsidP="00F13681">
      <w:pPr>
        <w:autoSpaceDE w:val="0"/>
        <w:autoSpaceDN w:val="0"/>
        <w:adjustRightInd w:val="0"/>
        <w:spacing w:after="0"/>
        <w:jc w:val="both"/>
        <w:rPr>
          <w:rFonts w:ascii="Times New Roman" w:hAnsi="Times New Roman" w:cs="Times New Roman"/>
          <w:b/>
          <w:bCs/>
          <w:szCs w:val="24"/>
        </w:rPr>
      </w:pPr>
      <w:r w:rsidRPr="00656163">
        <w:rPr>
          <w:rFonts w:ascii="Times New Roman" w:hAnsi="Times New Roman" w:cs="Times New Roman"/>
          <w:b/>
          <w:bCs/>
          <w:szCs w:val="24"/>
        </w:rPr>
        <w:t>Work Area &amp; Safety</w:t>
      </w:r>
    </w:p>
    <w:p w14:paraId="49A18C78" w14:textId="44F8FE61" w:rsidR="00F13681" w:rsidRDefault="00A956E7" w:rsidP="00283AC7">
      <w:pPr>
        <w:autoSpaceDE w:val="0"/>
        <w:autoSpaceDN w:val="0"/>
        <w:adjustRightInd w:val="0"/>
        <w:spacing w:after="0"/>
        <w:rPr>
          <w:rFonts w:ascii="Times New Roman" w:hAnsi="Times New Roman" w:cs="Times New Roman"/>
          <w:szCs w:val="24"/>
        </w:rPr>
      </w:pPr>
      <w:r w:rsidRPr="00656163">
        <w:rPr>
          <w:rFonts w:ascii="Times New Roman" w:hAnsi="Times New Roman" w:cs="Times New Roman"/>
          <w:szCs w:val="24"/>
        </w:rPr>
        <w:t>The</w:t>
      </w:r>
      <w:r w:rsidR="00F13681" w:rsidRPr="00656163">
        <w:rPr>
          <w:rFonts w:ascii="Times New Roman" w:hAnsi="Times New Roman" w:cs="Times New Roman"/>
          <w:szCs w:val="24"/>
        </w:rPr>
        <w:t xml:space="preserve"> work area should be set</w:t>
      </w:r>
      <w:r w:rsidR="00747B0A">
        <w:rPr>
          <w:rFonts w:ascii="Times New Roman" w:hAnsi="Times New Roman" w:cs="Times New Roman"/>
          <w:szCs w:val="24"/>
        </w:rPr>
        <w:t xml:space="preserve"> </w:t>
      </w:r>
      <w:r w:rsidR="00F13681" w:rsidRPr="00656163">
        <w:rPr>
          <w:rFonts w:ascii="Times New Roman" w:hAnsi="Times New Roman" w:cs="Times New Roman"/>
          <w:szCs w:val="24"/>
        </w:rPr>
        <w:t xml:space="preserve">up and located in an area that is free of distractions and </w:t>
      </w:r>
      <w:r w:rsidR="00747B0A">
        <w:rPr>
          <w:rFonts w:ascii="Times New Roman" w:hAnsi="Times New Roman" w:cs="Times New Roman"/>
          <w:szCs w:val="24"/>
        </w:rPr>
        <w:t>interruptions from</w:t>
      </w:r>
      <w:r w:rsidR="00747B0A" w:rsidRPr="00656163">
        <w:rPr>
          <w:rFonts w:ascii="Times New Roman" w:hAnsi="Times New Roman" w:cs="Times New Roman"/>
          <w:szCs w:val="24"/>
        </w:rPr>
        <w:t xml:space="preserve"> </w:t>
      </w:r>
      <w:r w:rsidR="00F13681" w:rsidRPr="00656163">
        <w:rPr>
          <w:rFonts w:ascii="Times New Roman" w:hAnsi="Times New Roman" w:cs="Times New Roman"/>
          <w:szCs w:val="24"/>
        </w:rPr>
        <w:t>family members, guests</w:t>
      </w:r>
      <w:r w:rsidR="00747B0A">
        <w:rPr>
          <w:rFonts w:ascii="Times New Roman" w:hAnsi="Times New Roman" w:cs="Times New Roman"/>
          <w:szCs w:val="24"/>
        </w:rPr>
        <w:t>,</w:t>
      </w:r>
      <w:r w:rsidR="00F13681" w:rsidRPr="00656163">
        <w:rPr>
          <w:rFonts w:ascii="Times New Roman" w:hAnsi="Times New Roman" w:cs="Times New Roman"/>
          <w:szCs w:val="24"/>
        </w:rPr>
        <w:t xml:space="preserve"> or friends. Work hours are </w:t>
      </w:r>
      <w:r w:rsidR="004B4933">
        <w:rPr>
          <w:rFonts w:ascii="Times New Roman" w:hAnsi="Times New Roman" w:cs="Times New Roman"/>
          <w:szCs w:val="24"/>
        </w:rPr>
        <w:t xml:space="preserve">considered paid time and are </w:t>
      </w:r>
      <w:r w:rsidR="00F13681" w:rsidRPr="00656163">
        <w:rPr>
          <w:rFonts w:ascii="Times New Roman" w:hAnsi="Times New Roman" w:cs="Times New Roman"/>
          <w:szCs w:val="24"/>
        </w:rPr>
        <w:t xml:space="preserve">not to be used to watch children, perform household tasks, socialize, </w:t>
      </w:r>
      <w:r w:rsidR="009E44AD">
        <w:rPr>
          <w:rFonts w:ascii="Times New Roman" w:hAnsi="Times New Roman" w:cs="Times New Roman"/>
          <w:szCs w:val="24"/>
        </w:rPr>
        <w:t xml:space="preserve">watch TV, </w:t>
      </w:r>
      <w:r w:rsidR="00F13681" w:rsidRPr="00656163">
        <w:rPr>
          <w:rFonts w:ascii="Times New Roman" w:hAnsi="Times New Roman" w:cs="Times New Roman"/>
          <w:szCs w:val="24"/>
        </w:rPr>
        <w:t xml:space="preserve">rest, or engage in other personal pursuits.  </w:t>
      </w:r>
    </w:p>
    <w:p w14:paraId="43E22F84" w14:textId="77777777" w:rsidR="00283AC7" w:rsidRPr="00656163" w:rsidRDefault="00283AC7" w:rsidP="00283AC7">
      <w:pPr>
        <w:autoSpaceDE w:val="0"/>
        <w:autoSpaceDN w:val="0"/>
        <w:adjustRightInd w:val="0"/>
        <w:spacing w:after="0"/>
        <w:rPr>
          <w:rFonts w:ascii="Times New Roman" w:hAnsi="Times New Roman" w:cs="Times New Roman"/>
          <w:szCs w:val="24"/>
        </w:rPr>
      </w:pPr>
    </w:p>
    <w:p w14:paraId="7697B825" w14:textId="551FADA9" w:rsidR="00F13681" w:rsidRDefault="00F13681" w:rsidP="00283AC7">
      <w:pPr>
        <w:autoSpaceDE w:val="0"/>
        <w:autoSpaceDN w:val="0"/>
        <w:adjustRightInd w:val="0"/>
        <w:spacing w:after="0"/>
        <w:rPr>
          <w:rFonts w:ascii="Times New Roman" w:hAnsi="Times New Roman" w:cs="Times New Roman"/>
          <w:szCs w:val="24"/>
        </w:rPr>
      </w:pPr>
      <w:r w:rsidRPr="00656163">
        <w:rPr>
          <w:rFonts w:ascii="Times New Roman" w:hAnsi="Times New Roman" w:cs="Times New Roman"/>
          <w:szCs w:val="24"/>
        </w:rPr>
        <w:lastRenderedPageBreak/>
        <w:t xml:space="preserve">Employees who elect to telecommute </w:t>
      </w:r>
      <w:r w:rsidR="0092136F" w:rsidRPr="00656163">
        <w:rPr>
          <w:rFonts w:ascii="Times New Roman" w:hAnsi="Times New Roman" w:cs="Times New Roman"/>
          <w:szCs w:val="24"/>
        </w:rPr>
        <w:t>agree</w:t>
      </w:r>
      <w:r w:rsidRPr="00656163">
        <w:rPr>
          <w:rFonts w:ascii="Times New Roman" w:hAnsi="Times New Roman" w:cs="Times New Roman"/>
          <w:szCs w:val="24"/>
        </w:rPr>
        <w:t xml:space="preserve"> to use Paid Time Off (PTO), vacation or time off without pay for all personal activities</w:t>
      </w:r>
      <w:r w:rsidR="00747B0A">
        <w:rPr>
          <w:rFonts w:ascii="Times New Roman" w:hAnsi="Times New Roman" w:cs="Times New Roman"/>
          <w:szCs w:val="24"/>
        </w:rPr>
        <w:t xml:space="preserve">. They </w:t>
      </w:r>
      <w:r w:rsidRPr="00656163">
        <w:rPr>
          <w:rFonts w:ascii="Times New Roman" w:hAnsi="Times New Roman" w:cs="Times New Roman"/>
          <w:szCs w:val="24"/>
        </w:rPr>
        <w:t>are responsible to take any precautions necessary to secure privileged</w:t>
      </w:r>
      <w:r w:rsidR="004B4933">
        <w:rPr>
          <w:rFonts w:ascii="Times New Roman" w:hAnsi="Times New Roman" w:cs="Times New Roman"/>
          <w:szCs w:val="24"/>
        </w:rPr>
        <w:t xml:space="preserve"> and confidential</w:t>
      </w:r>
      <w:r w:rsidRPr="00656163">
        <w:rPr>
          <w:rFonts w:ascii="Times New Roman" w:hAnsi="Times New Roman" w:cs="Times New Roman"/>
          <w:szCs w:val="24"/>
        </w:rPr>
        <w:t xml:space="preserve"> information in the home and to prevent unauthorized access to any Company system from the home, as well as to abide by all applicable safety and health regulations to ensure </w:t>
      </w:r>
      <w:r w:rsidR="00747B0A">
        <w:rPr>
          <w:rFonts w:ascii="Times New Roman" w:hAnsi="Times New Roman" w:cs="Times New Roman"/>
          <w:szCs w:val="24"/>
        </w:rPr>
        <w:t>the</w:t>
      </w:r>
      <w:r w:rsidR="00747B0A" w:rsidRPr="00656163">
        <w:rPr>
          <w:rFonts w:ascii="Times New Roman" w:hAnsi="Times New Roman" w:cs="Times New Roman"/>
          <w:szCs w:val="24"/>
        </w:rPr>
        <w:t xml:space="preserve"> </w:t>
      </w:r>
      <w:r w:rsidRPr="00656163">
        <w:rPr>
          <w:rFonts w:ascii="Times New Roman" w:hAnsi="Times New Roman" w:cs="Times New Roman"/>
          <w:szCs w:val="24"/>
        </w:rPr>
        <w:t>working environment is safe. The remote workspace is considered an extension of the company workplace, and the designated space should be maintained in a safe condition and free from hazards to people and equipment. Additionally, the employee must follow all work-related injury</w:t>
      </w:r>
      <w:r w:rsidR="00747B0A">
        <w:rPr>
          <w:rFonts w:ascii="Times New Roman" w:hAnsi="Times New Roman" w:cs="Times New Roman"/>
          <w:szCs w:val="24"/>
        </w:rPr>
        <w:t xml:space="preserve"> or</w:t>
      </w:r>
      <w:r w:rsidRPr="00656163">
        <w:rPr>
          <w:rFonts w:ascii="Times New Roman" w:hAnsi="Times New Roman" w:cs="Times New Roman"/>
          <w:szCs w:val="24"/>
        </w:rPr>
        <w:t xml:space="preserve"> accident reporting and safety practices and policies. Failure on the employee’s part to practice safe workspace practice may result in denial of workers’ compensation should the employee sustain a work-related injury. The employee remains liable for injuries to third persons and/or family members that occur on personal premises and properties. </w:t>
      </w:r>
    </w:p>
    <w:p w14:paraId="3B56184B" w14:textId="77777777" w:rsidR="00283AC7" w:rsidRPr="00656163" w:rsidRDefault="00283AC7" w:rsidP="00283AC7">
      <w:pPr>
        <w:autoSpaceDE w:val="0"/>
        <w:autoSpaceDN w:val="0"/>
        <w:adjustRightInd w:val="0"/>
        <w:spacing w:after="0"/>
        <w:rPr>
          <w:rFonts w:ascii="Times New Roman" w:hAnsi="Times New Roman" w:cs="Times New Roman"/>
          <w:szCs w:val="24"/>
        </w:rPr>
      </w:pPr>
    </w:p>
    <w:p w14:paraId="1AE89257" w14:textId="3DE607BE" w:rsidR="00F13681" w:rsidRPr="00656163" w:rsidRDefault="00276BCB" w:rsidP="00A956E7">
      <w:pPr>
        <w:autoSpaceDE w:val="0"/>
        <w:autoSpaceDN w:val="0"/>
        <w:adjustRightInd w:val="0"/>
        <w:spacing w:after="0"/>
        <w:rPr>
          <w:rFonts w:ascii="Times New Roman" w:hAnsi="Times New Roman" w:cs="Times New Roman"/>
          <w:b/>
          <w:bCs/>
          <w:szCs w:val="24"/>
        </w:rPr>
      </w:pPr>
      <w:r w:rsidRPr="00656163">
        <w:rPr>
          <w:rFonts w:ascii="Times New Roman" w:hAnsi="Times New Roman" w:cs="Times New Roman"/>
          <w:b/>
          <w:bCs/>
          <w:szCs w:val="24"/>
        </w:rPr>
        <w:t>Company Equipment</w:t>
      </w:r>
    </w:p>
    <w:p w14:paraId="6742E247" w14:textId="38F17E95" w:rsidR="00F13681" w:rsidRPr="00656163" w:rsidRDefault="00F13681" w:rsidP="00F13681">
      <w:pPr>
        <w:pStyle w:val="AnswerLevel3answer"/>
        <w:ind w:left="0" w:right="90"/>
        <w:jc w:val="left"/>
        <w:rPr>
          <w:rFonts w:ascii="Times New Roman" w:eastAsiaTheme="minorHAnsi" w:hAnsi="Times New Roman" w:cs="Times New Roman"/>
          <w:szCs w:val="24"/>
        </w:rPr>
      </w:pPr>
      <w:r w:rsidRPr="00656163">
        <w:rPr>
          <w:rFonts w:ascii="Times New Roman" w:eastAsiaTheme="minorHAnsi" w:hAnsi="Times New Roman" w:cs="Times New Roman"/>
          <w:szCs w:val="24"/>
        </w:rPr>
        <w:t>Any equipment that the Company provides to an employee as part of a telecommuting arrangement shall remain the property of the Company, and the Company will maintain that equipment. This equipment must be used for business purposes only. Personal information and data should not be stored on Company equipment</w:t>
      </w:r>
      <w:r w:rsidR="00747B0A">
        <w:rPr>
          <w:rFonts w:ascii="Times New Roman" w:eastAsiaTheme="minorHAnsi" w:hAnsi="Times New Roman" w:cs="Times New Roman"/>
          <w:szCs w:val="24"/>
        </w:rPr>
        <w:t>,</w:t>
      </w:r>
      <w:r w:rsidRPr="00656163">
        <w:rPr>
          <w:rFonts w:ascii="Times New Roman" w:eastAsiaTheme="minorHAnsi" w:hAnsi="Times New Roman" w:cs="Times New Roman"/>
          <w:szCs w:val="24"/>
        </w:rPr>
        <w:t xml:space="preserve"> and Company information should not be stored on personal equipment, computers, mobile </w:t>
      </w:r>
      <w:r w:rsidR="00A956E7" w:rsidRPr="00656163">
        <w:rPr>
          <w:rFonts w:ascii="Times New Roman" w:eastAsiaTheme="minorHAnsi" w:hAnsi="Times New Roman" w:cs="Times New Roman"/>
          <w:szCs w:val="24"/>
        </w:rPr>
        <w:t>devices,</w:t>
      </w:r>
      <w:r w:rsidRPr="00656163">
        <w:rPr>
          <w:rFonts w:ascii="Times New Roman" w:eastAsiaTheme="minorHAnsi" w:hAnsi="Times New Roman" w:cs="Times New Roman"/>
          <w:szCs w:val="24"/>
        </w:rPr>
        <w:t xml:space="preserve"> or storage devices. Depending on the circumstances, the employee may be responsible for any theft, damage, or loss of property belonging to the Company. </w:t>
      </w:r>
      <w:r w:rsidR="004B4933">
        <w:rPr>
          <w:rFonts w:ascii="Times New Roman" w:eastAsiaTheme="minorHAnsi" w:hAnsi="Times New Roman" w:cs="Times New Roman"/>
          <w:szCs w:val="24"/>
        </w:rPr>
        <w:t xml:space="preserve">Employees </w:t>
      </w:r>
      <w:r w:rsidR="00710F2B">
        <w:rPr>
          <w:rFonts w:ascii="Times New Roman" w:eastAsiaTheme="minorHAnsi" w:hAnsi="Times New Roman" w:cs="Times New Roman"/>
          <w:szCs w:val="24"/>
        </w:rPr>
        <w:t>should</w:t>
      </w:r>
      <w:r w:rsidR="004B4933">
        <w:rPr>
          <w:rFonts w:ascii="Times New Roman" w:eastAsiaTheme="minorHAnsi" w:hAnsi="Times New Roman" w:cs="Times New Roman"/>
          <w:szCs w:val="24"/>
        </w:rPr>
        <w:t xml:space="preserve"> c</w:t>
      </w:r>
      <w:r w:rsidRPr="00656163">
        <w:rPr>
          <w:rFonts w:ascii="Times New Roman" w:eastAsiaTheme="minorHAnsi" w:hAnsi="Times New Roman" w:cs="Times New Roman"/>
          <w:szCs w:val="24"/>
        </w:rPr>
        <w:t xml:space="preserve">ontinue to follow all Company policies regarding computer use and not </w:t>
      </w:r>
      <w:r w:rsidR="00747B0A">
        <w:rPr>
          <w:rFonts w:ascii="Times New Roman" w:eastAsiaTheme="minorHAnsi" w:hAnsi="Times New Roman" w:cs="Times New Roman"/>
          <w:szCs w:val="24"/>
        </w:rPr>
        <w:t>installing</w:t>
      </w:r>
      <w:r w:rsidRPr="00656163">
        <w:rPr>
          <w:rFonts w:ascii="Times New Roman" w:eastAsiaTheme="minorHAnsi" w:hAnsi="Times New Roman" w:cs="Times New Roman"/>
          <w:szCs w:val="24"/>
        </w:rPr>
        <w:t xml:space="preserve"> unauthorized software.</w:t>
      </w:r>
    </w:p>
    <w:p w14:paraId="0BEFB35C" w14:textId="77777777" w:rsidR="00F13681" w:rsidRPr="00656163" w:rsidRDefault="00F13681" w:rsidP="00F13681">
      <w:pPr>
        <w:pStyle w:val="AnswerLevel3answer"/>
        <w:ind w:left="0" w:right="90"/>
        <w:jc w:val="left"/>
        <w:rPr>
          <w:rFonts w:ascii="Times New Roman" w:eastAsiaTheme="minorHAnsi" w:hAnsi="Times New Roman" w:cs="Times New Roman"/>
          <w:szCs w:val="24"/>
        </w:rPr>
      </w:pPr>
    </w:p>
    <w:p w14:paraId="05C083AD" w14:textId="2DC3C796" w:rsidR="00F13681" w:rsidRPr="00656163" w:rsidRDefault="00F13681" w:rsidP="00F13681">
      <w:pPr>
        <w:autoSpaceDE w:val="0"/>
        <w:autoSpaceDN w:val="0"/>
        <w:adjustRightInd w:val="0"/>
        <w:rPr>
          <w:rFonts w:ascii="Times New Roman" w:hAnsi="Times New Roman" w:cs="Times New Roman"/>
          <w:szCs w:val="24"/>
        </w:rPr>
      </w:pPr>
      <w:r w:rsidRPr="00656163">
        <w:rPr>
          <w:rFonts w:ascii="Times New Roman" w:hAnsi="Times New Roman" w:cs="Times New Roman"/>
          <w:szCs w:val="24"/>
        </w:rPr>
        <w:t xml:space="preserve">The following is a list of Company equipment </w:t>
      </w:r>
      <w:r w:rsidR="00A956E7" w:rsidRPr="00656163">
        <w:rPr>
          <w:rFonts w:ascii="Times New Roman" w:hAnsi="Times New Roman" w:cs="Times New Roman"/>
          <w:szCs w:val="24"/>
        </w:rPr>
        <w:t>that employees</w:t>
      </w:r>
      <w:r w:rsidRPr="00656163">
        <w:rPr>
          <w:rFonts w:ascii="Times New Roman" w:hAnsi="Times New Roman" w:cs="Times New Roman"/>
          <w:szCs w:val="24"/>
        </w:rPr>
        <w:t xml:space="preserve"> will be permitted to take </w:t>
      </w:r>
      <w:r w:rsidR="00A956E7" w:rsidRPr="00656163">
        <w:rPr>
          <w:rFonts w:ascii="Times New Roman" w:hAnsi="Times New Roman" w:cs="Times New Roman"/>
          <w:szCs w:val="24"/>
        </w:rPr>
        <w:t>home</w:t>
      </w:r>
      <w:r w:rsidRPr="00656163">
        <w:rPr>
          <w:rFonts w:ascii="Times New Roman" w:hAnsi="Times New Roman" w:cs="Times New Roman"/>
          <w:szCs w:val="24"/>
        </w:rPr>
        <w:t xml:space="preserve"> </w:t>
      </w:r>
      <w:r w:rsidR="00A956E7" w:rsidRPr="00656163">
        <w:rPr>
          <w:rFonts w:ascii="Times New Roman" w:hAnsi="Times New Roman" w:cs="Times New Roman"/>
          <w:szCs w:val="24"/>
        </w:rPr>
        <w:t>and</w:t>
      </w:r>
      <w:r w:rsidRPr="00656163">
        <w:rPr>
          <w:rFonts w:ascii="Times New Roman" w:hAnsi="Times New Roman" w:cs="Times New Roman"/>
          <w:szCs w:val="24"/>
        </w:rPr>
        <w:t xml:space="preserve"> use while telecommuting. It is expected that all equipment will be returned to the Company site at the completion of the telecommuting arrangement.</w:t>
      </w:r>
      <w:r w:rsidR="00B568A2">
        <w:rPr>
          <w:rFonts w:ascii="Times New Roman" w:hAnsi="Times New Roman" w:cs="Times New Roman"/>
          <w:szCs w:val="24"/>
        </w:rPr>
        <w:t xml:space="preserve"> </w:t>
      </w:r>
      <w:r w:rsidRPr="00656163">
        <w:rPr>
          <w:rFonts w:ascii="Times New Roman" w:hAnsi="Times New Roman" w:cs="Times New Roman"/>
          <w:szCs w:val="24"/>
        </w:rPr>
        <w:t xml:space="preserve">The organization will not be liable for costs, including, but not limited to, any investment in furniture or equipment for the designated workspace. Any cost covered by Company must have advanced approval. </w:t>
      </w:r>
    </w:p>
    <w:tbl>
      <w:tblPr>
        <w:tblStyle w:val="TableGrid"/>
        <w:tblW w:w="46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37"/>
      </w:tblGrid>
      <w:tr w:rsidR="00A956E7" w:rsidRPr="00656163" w14:paraId="4E2FE650" w14:textId="77777777" w:rsidTr="00A956E7">
        <w:tc>
          <w:tcPr>
            <w:tcW w:w="2337" w:type="dxa"/>
          </w:tcPr>
          <w:p w14:paraId="7F0AF24B" w14:textId="77777777" w:rsidR="00A956E7" w:rsidRPr="00656163" w:rsidRDefault="00A956E7" w:rsidP="00A956E7">
            <w:pPr>
              <w:pStyle w:val="ListParagraph"/>
              <w:numPr>
                <w:ilvl w:val="0"/>
                <w:numId w:val="5"/>
              </w:numPr>
              <w:autoSpaceDE w:val="0"/>
              <w:autoSpaceDN w:val="0"/>
              <w:adjustRightInd w:val="0"/>
              <w:jc w:val="both"/>
              <w:rPr>
                <w:rFonts w:ascii="Times New Roman" w:hAnsi="Times New Roman" w:cs="Times New Roman"/>
                <w:szCs w:val="24"/>
              </w:rPr>
            </w:pPr>
            <w:r w:rsidRPr="00656163">
              <w:rPr>
                <w:rFonts w:ascii="Times New Roman" w:hAnsi="Times New Roman" w:cs="Times New Roman"/>
                <w:szCs w:val="24"/>
              </w:rPr>
              <w:t>Computer</w:t>
            </w:r>
          </w:p>
        </w:tc>
        <w:tc>
          <w:tcPr>
            <w:tcW w:w="2337" w:type="dxa"/>
          </w:tcPr>
          <w:p w14:paraId="3BC08B75" w14:textId="2DDCC3B8" w:rsidR="00A956E7" w:rsidRPr="00656163" w:rsidRDefault="00A956E7" w:rsidP="00A956E7">
            <w:pPr>
              <w:pStyle w:val="ListParagraph"/>
              <w:numPr>
                <w:ilvl w:val="0"/>
                <w:numId w:val="6"/>
              </w:numPr>
              <w:autoSpaceDE w:val="0"/>
              <w:autoSpaceDN w:val="0"/>
              <w:adjustRightInd w:val="0"/>
              <w:jc w:val="both"/>
              <w:rPr>
                <w:rFonts w:ascii="Times New Roman" w:hAnsi="Times New Roman" w:cs="Times New Roman"/>
                <w:szCs w:val="24"/>
              </w:rPr>
            </w:pPr>
            <w:r w:rsidRPr="00656163">
              <w:rPr>
                <w:rFonts w:ascii="Times New Roman" w:hAnsi="Times New Roman" w:cs="Times New Roman"/>
                <w:szCs w:val="24"/>
              </w:rPr>
              <w:t>Keyboard</w:t>
            </w:r>
          </w:p>
        </w:tc>
      </w:tr>
      <w:tr w:rsidR="00A956E7" w:rsidRPr="00656163" w14:paraId="1311C8EC" w14:textId="77777777" w:rsidTr="00A956E7">
        <w:tc>
          <w:tcPr>
            <w:tcW w:w="2337" w:type="dxa"/>
          </w:tcPr>
          <w:p w14:paraId="1EA364D4" w14:textId="77777777" w:rsidR="00A956E7" w:rsidRPr="00656163" w:rsidRDefault="00A956E7" w:rsidP="00A956E7">
            <w:pPr>
              <w:pStyle w:val="ListParagraph"/>
              <w:numPr>
                <w:ilvl w:val="0"/>
                <w:numId w:val="5"/>
              </w:numPr>
              <w:autoSpaceDE w:val="0"/>
              <w:autoSpaceDN w:val="0"/>
              <w:adjustRightInd w:val="0"/>
              <w:jc w:val="both"/>
              <w:rPr>
                <w:rFonts w:ascii="Times New Roman" w:hAnsi="Times New Roman" w:cs="Times New Roman"/>
                <w:szCs w:val="24"/>
              </w:rPr>
            </w:pPr>
            <w:r w:rsidRPr="00656163">
              <w:rPr>
                <w:rFonts w:ascii="Times New Roman" w:hAnsi="Times New Roman" w:cs="Times New Roman"/>
                <w:szCs w:val="24"/>
              </w:rPr>
              <w:t>Power supply</w:t>
            </w:r>
          </w:p>
        </w:tc>
        <w:tc>
          <w:tcPr>
            <w:tcW w:w="2337" w:type="dxa"/>
          </w:tcPr>
          <w:p w14:paraId="3A962002" w14:textId="094D3B98" w:rsidR="00A956E7" w:rsidRPr="00656163" w:rsidRDefault="00A956E7" w:rsidP="00A956E7">
            <w:pPr>
              <w:pStyle w:val="ListParagraph"/>
              <w:numPr>
                <w:ilvl w:val="0"/>
                <w:numId w:val="6"/>
              </w:numPr>
              <w:autoSpaceDE w:val="0"/>
              <w:autoSpaceDN w:val="0"/>
              <w:adjustRightInd w:val="0"/>
              <w:jc w:val="both"/>
              <w:rPr>
                <w:rFonts w:ascii="Times New Roman" w:hAnsi="Times New Roman" w:cs="Times New Roman"/>
                <w:szCs w:val="24"/>
              </w:rPr>
            </w:pPr>
            <w:r w:rsidRPr="00656163">
              <w:rPr>
                <w:rFonts w:ascii="Times New Roman" w:hAnsi="Times New Roman" w:cs="Times New Roman"/>
                <w:szCs w:val="24"/>
              </w:rPr>
              <w:t>Monitor</w:t>
            </w:r>
          </w:p>
        </w:tc>
      </w:tr>
      <w:tr w:rsidR="00A956E7" w:rsidRPr="00656163" w14:paraId="7623D4F0" w14:textId="77777777" w:rsidTr="00A956E7">
        <w:tc>
          <w:tcPr>
            <w:tcW w:w="2337" w:type="dxa"/>
          </w:tcPr>
          <w:p w14:paraId="2C55BFF5" w14:textId="77777777" w:rsidR="00A956E7" w:rsidRPr="00656163" w:rsidRDefault="00A956E7" w:rsidP="00A956E7">
            <w:pPr>
              <w:pStyle w:val="ListParagraph"/>
              <w:numPr>
                <w:ilvl w:val="0"/>
                <w:numId w:val="5"/>
              </w:numPr>
              <w:autoSpaceDE w:val="0"/>
              <w:autoSpaceDN w:val="0"/>
              <w:adjustRightInd w:val="0"/>
              <w:jc w:val="both"/>
              <w:rPr>
                <w:rFonts w:ascii="Times New Roman" w:hAnsi="Times New Roman" w:cs="Times New Roman"/>
                <w:szCs w:val="24"/>
              </w:rPr>
            </w:pPr>
            <w:r w:rsidRPr="00656163">
              <w:rPr>
                <w:rFonts w:ascii="Times New Roman" w:hAnsi="Times New Roman" w:cs="Times New Roman"/>
                <w:szCs w:val="24"/>
              </w:rPr>
              <w:t>Mouse</w:t>
            </w:r>
          </w:p>
        </w:tc>
        <w:tc>
          <w:tcPr>
            <w:tcW w:w="2337" w:type="dxa"/>
          </w:tcPr>
          <w:p w14:paraId="16578E02" w14:textId="7A9B7031" w:rsidR="00A956E7" w:rsidRPr="00656163" w:rsidRDefault="00A956E7" w:rsidP="00A956E7">
            <w:pPr>
              <w:pStyle w:val="ListParagraph"/>
              <w:numPr>
                <w:ilvl w:val="0"/>
                <w:numId w:val="6"/>
              </w:numPr>
              <w:autoSpaceDE w:val="0"/>
              <w:autoSpaceDN w:val="0"/>
              <w:adjustRightInd w:val="0"/>
              <w:jc w:val="both"/>
              <w:rPr>
                <w:rFonts w:ascii="Times New Roman" w:hAnsi="Times New Roman" w:cs="Times New Roman"/>
                <w:szCs w:val="24"/>
              </w:rPr>
            </w:pPr>
            <w:r w:rsidRPr="00656163">
              <w:rPr>
                <w:rFonts w:ascii="Times New Roman" w:hAnsi="Times New Roman" w:cs="Times New Roman"/>
                <w:szCs w:val="24"/>
              </w:rPr>
              <w:t>Headset</w:t>
            </w:r>
          </w:p>
        </w:tc>
      </w:tr>
      <w:tr w:rsidR="00A956E7" w:rsidRPr="00656163" w14:paraId="031D5A4D" w14:textId="77777777" w:rsidTr="00A956E7">
        <w:tc>
          <w:tcPr>
            <w:tcW w:w="2337" w:type="dxa"/>
          </w:tcPr>
          <w:p w14:paraId="57ACE356" w14:textId="41B92120" w:rsidR="00A956E7" w:rsidRPr="00656163" w:rsidRDefault="00A956E7" w:rsidP="00A956E7">
            <w:pPr>
              <w:pStyle w:val="ListParagraph"/>
              <w:numPr>
                <w:ilvl w:val="0"/>
                <w:numId w:val="5"/>
              </w:numPr>
              <w:autoSpaceDE w:val="0"/>
              <w:autoSpaceDN w:val="0"/>
              <w:adjustRightInd w:val="0"/>
              <w:jc w:val="both"/>
              <w:rPr>
                <w:rFonts w:ascii="Times New Roman" w:hAnsi="Times New Roman" w:cs="Times New Roman"/>
                <w:szCs w:val="24"/>
              </w:rPr>
            </w:pPr>
            <w:r w:rsidRPr="00656163">
              <w:rPr>
                <w:rFonts w:ascii="Times New Roman" w:hAnsi="Times New Roman" w:cs="Times New Roman"/>
                <w:szCs w:val="24"/>
              </w:rPr>
              <w:t>Phone</w:t>
            </w:r>
          </w:p>
        </w:tc>
        <w:tc>
          <w:tcPr>
            <w:tcW w:w="2337" w:type="dxa"/>
          </w:tcPr>
          <w:p w14:paraId="7F33C59C" w14:textId="72F3F036" w:rsidR="00A956E7" w:rsidRPr="00656163" w:rsidRDefault="00A956E7" w:rsidP="00A956E7">
            <w:pPr>
              <w:pStyle w:val="ListParagraph"/>
              <w:numPr>
                <w:ilvl w:val="0"/>
                <w:numId w:val="6"/>
              </w:numPr>
              <w:autoSpaceDE w:val="0"/>
              <w:autoSpaceDN w:val="0"/>
              <w:adjustRightInd w:val="0"/>
              <w:jc w:val="both"/>
              <w:rPr>
                <w:rFonts w:ascii="Times New Roman" w:hAnsi="Times New Roman" w:cs="Times New Roman"/>
                <w:szCs w:val="24"/>
              </w:rPr>
            </w:pPr>
            <w:r w:rsidRPr="00656163">
              <w:rPr>
                <w:rFonts w:ascii="Times New Roman" w:hAnsi="Times New Roman" w:cs="Times New Roman"/>
                <w:szCs w:val="24"/>
              </w:rPr>
              <w:t>Printer</w:t>
            </w:r>
          </w:p>
        </w:tc>
      </w:tr>
    </w:tbl>
    <w:p w14:paraId="233FF281" w14:textId="77777777" w:rsidR="00F13681" w:rsidRPr="00656163" w:rsidRDefault="00F13681" w:rsidP="00F13681">
      <w:pPr>
        <w:autoSpaceDE w:val="0"/>
        <w:autoSpaceDN w:val="0"/>
        <w:adjustRightInd w:val="0"/>
        <w:jc w:val="both"/>
        <w:rPr>
          <w:rFonts w:ascii="Times New Roman" w:hAnsi="Times New Roman" w:cs="Times New Roman"/>
          <w:szCs w:val="24"/>
        </w:rPr>
      </w:pPr>
    </w:p>
    <w:p w14:paraId="674716AD" w14:textId="4043030B" w:rsidR="00F13681" w:rsidRPr="00656163" w:rsidRDefault="00276BCB" w:rsidP="00A956E7">
      <w:pPr>
        <w:autoSpaceDE w:val="0"/>
        <w:autoSpaceDN w:val="0"/>
        <w:adjustRightInd w:val="0"/>
        <w:spacing w:after="0"/>
        <w:rPr>
          <w:rFonts w:ascii="Times New Roman" w:hAnsi="Times New Roman" w:cs="Times New Roman"/>
          <w:b/>
          <w:bCs/>
          <w:szCs w:val="24"/>
        </w:rPr>
      </w:pPr>
      <w:r w:rsidRPr="00656163">
        <w:rPr>
          <w:rFonts w:ascii="Times New Roman" w:hAnsi="Times New Roman" w:cs="Times New Roman"/>
          <w:b/>
          <w:bCs/>
          <w:szCs w:val="24"/>
        </w:rPr>
        <w:t>Non-Exempt Hours Tracking</w:t>
      </w:r>
    </w:p>
    <w:p w14:paraId="2D3DE68E" w14:textId="762D9AC8" w:rsidR="00F13681" w:rsidRDefault="00F13681" w:rsidP="00283AC7">
      <w:pPr>
        <w:spacing w:after="0"/>
        <w:rPr>
          <w:rFonts w:ascii="Times New Roman" w:hAnsi="Times New Roman" w:cs="Times New Roman"/>
          <w:szCs w:val="24"/>
        </w:rPr>
      </w:pPr>
      <w:r w:rsidRPr="00656163">
        <w:rPr>
          <w:rFonts w:ascii="Times New Roman" w:hAnsi="Times New Roman" w:cs="Times New Roman"/>
          <w:szCs w:val="24"/>
        </w:rPr>
        <w:t xml:space="preserve">Non-exempt telecommuting employees are still held to the hours tracking and overtime requirements of the Fair Labor Standards Act, and therefore must accurately record all work time in a timely manner, as a condition of continued participation in the telecommuting program. Your supervisor must approve, in advance, any hours worked </w:t>
      </w:r>
      <w:proofErr w:type="gramStart"/>
      <w:r w:rsidRPr="00656163">
        <w:rPr>
          <w:rFonts w:ascii="Times New Roman" w:hAnsi="Times New Roman" w:cs="Times New Roman"/>
          <w:szCs w:val="24"/>
        </w:rPr>
        <w:t>in excess of</w:t>
      </w:r>
      <w:proofErr w:type="gramEnd"/>
      <w:r w:rsidRPr="00656163">
        <w:rPr>
          <w:rFonts w:ascii="Times New Roman" w:hAnsi="Times New Roman" w:cs="Times New Roman"/>
          <w:szCs w:val="24"/>
        </w:rPr>
        <w:t xml:space="preserve"> those specified per day and per week, in accordance with local, state and federal requirements. </w:t>
      </w:r>
    </w:p>
    <w:p w14:paraId="4E97E9CF" w14:textId="77777777" w:rsidR="00283AC7" w:rsidRPr="00656163" w:rsidRDefault="00283AC7" w:rsidP="00283AC7">
      <w:pPr>
        <w:spacing w:after="0"/>
        <w:rPr>
          <w:rFonts w:ascii="Times New Roman" w:hAnsi="Times New Roman" w:cs="Times New Roman"/>
          <w:szCs w:val="24"/>
        </w:rPr>
      </w:pPr>
    </w:p>
    <w:p w14:paraId="592CE1A4" w14:textId="00DF2565" w:rsidR="00F13681" w:rsidRPr="00656163" w:rsidRDefault="00276BCB" w:rsidP="000E0DCC">
      <w:pPr>
        <w:spacing w:after="0"/>
        <w:rPr>
          <w:rFonts w:ascii="Times New Roman" w:hAnsi="Times New Roman" w:cs="Times New Roman"/>
          <w:b/>
          <w:bCs/>
          <w:szCs w:val="24"/>
        </w:rPr>
      </w:pPr>
      <w:r w:rsidRPr="00656163">
        <w:rPr>
          <w:rFonts w:ascii="Times New Roman" w:hAnsi="Times New Roman" w:cs="Times New Roman"/>
          <w:b/>
          <w:bCs/>
          <w:szCs w:val="24"/>
        </w:rPr>
        <w:t>At Will Employ</w:t>
      </w:r>
      <w:r w:rsidR="00E67C49">
        <w:rPr>
          <w:rFonts w:ascii="Times New Roman" w:hAnsi="Times New Roman" w:cs="Times New Roman"/>
          <w:b/>
          <w:bCs/>
          <w:szCs w:val="24"/>
        </w:rPr>
        <w:t>ment</w:t>
      </w:r>
    </w:p>
    <w:p w14:paraId="29D92EB1" w14:textId="546B2373" w:rsidR="00F13681" w:rsidRPr="00656163" w:rsidRDefault="00F13681" w:rsidP="000E0DCC">
      <w:pPr>
        <w:pStyle w:val="AnswerLevel3answer"/>
        <w:ind w:left="0" w:right="90"/>
        <w:jc w:val="left"/>
        <w:rPr>
          <w:rFonts w:ascii="Times New Roman" w:eastAsiaTheme="minorHAnsi" w:hAnsi="Times New Roman" w:cs="Times New Roman"/>
          <w:szCs w:val="24"/>
        </w:rPr>
      </w:pPr>
      <w:r w:rsidRPr="00656163">
        <w:rPr>
          <w:rFonts w:ascii="Times New Roman" w:eastAsiaTheme="minorHAnsi" w:hAnsi="Times New Roman" w:cs="Times New Roman"/>
          <w:szCs w:val="24"/>
        </w:rPr>
        <w:t xml:space="preserve">This telecommuting arrangement does not change the basic terms and conditions of </w:t>
      </w:r>
      <w:r w:rsidR="00D03A14">
        <w:rPr>
          <w:rFonts w:ascii="Times New Roman" w:eastAsiaTheme="minorHAnsi" w:hAnsi="Times New Roman" w:cs="Times New Roman"/>
          <w:szCs w:val="24"/>
        </w:rPr>
        <w:t>e</w:t>
      </w:r>
      <w:r w:rsidRPr="00656163">
        <w:rPr>
          <w:rFonts w:ascii="Times New Roman" w:eastAsiaTheme="minorHAnsi" w:hAnsi="Times New Roman" w:cs="Times New Roman"/>
          <w:szCs w:val="24"/>
        </w:rPr>
        <w:t xml:space="preserve">mployment with the Company. Any telecommuting arrangement, unless specifically stating </w:t>
      </w:r>
      <w:r w:rsidRPr="00656163">
        <w:rPr>
          <w:rFonts w:ascii="Times New Roman" w:eastAsiaTheme="minorHAnsi" w:hAnsi="Times New Roman" w:cs="Times New Roman"/>
          <w:szCs w:val="24"/>
        </w:rPr>
        <w:lastRenderedPageBreak/>
        <w:t xml:space="preserve">otherwise in writing, does not alter or modify the at-will employment relationship between the telecommuter and the Company. The Company reserves the right to change or revoke this telecommuting agreement at any time with or without notice at the Company’s discretion. </w:t>
      </w:r>
    </w:p>
    <w:p w14:paraId="05911B36" w14:textId="2ACD930D" w:rsidR="00065DC0" w:rsidRPr="00656163" w:rsidRDefault="00065DC0" w:rsidP="000E0DCC">
      <w:pPr>
        <w:shd w:val="clear" w:color="auto" w:fill="FFFFFF"/>
        <w:spacing w:after="0" w:line="276" w:lineRule="auto"/>
        <w:rPr>
          <w:rFonts w:ascii="Times New Roman" w:hAnsi="Times New Roman" w:cs="Times New Roman"/>
          <w:szCs w:val="24"/>
        </w:rPr>
      </w:pPr>
    </w:p>
    <w:p w14:paraId="6B1FAF9B" w14:textId="601A4C4C" w:rsidR="00065DC0" w:rsidRPr="00656163" w:rsidRDefault="00065DC0" w:rsidP="00065DC0">
      <w:pPr>
        <w:shd w:val="clear" w:color="auto" w:fill="FFFFFF"/>
        <w:spacing w:after="0" w:line="276" w:lineRule="auto"/>
        <w:jc w:val="center"/>
        <w:rPr>
          <w:rFonts w:ascii="Times New Roman" w:hAnsi="Times New Roman" w:cs="Times New Roman"/>
          <w:b/>
          <w:bCs/>
          <w:i/>
          <w:szCs w:val="24"/>
        </w:rPr>
      </w:pPr>
      <w:r w:rsidRPr="00656163">
        <w:rPr>
          <w:rFonts w:ascii="Times New Roman" w:hAnsi="Times New Roman" w:cs="Times New Roman"/>
          <w:b/>
          <w:bCs/>
          <w:i/>
          <w:szCs w:val="24"/>
        </w:rPr>
        <w:t>TRAVELING</w:t>
      </w:r>
    </w:p>
    <w:p w14:paraId="6BEDDCE5" w14:textId="77777777" w:rsidR="00065DC0" w:rsidRPr="00656163" w:rsidRDefault="00065DC0" w:rsidP="00065DC0">
      <w:pPr>
        <w:shd w:val="clear" w:color="auto" w:fill="FFFFFF"/>
        <w:spacing w:after="0" w:line="276" w:lineRule="auto"/>
        <w:jc w:val="center"/>
        <w:rPr>
          <w:rFonts w:ascii="Times New Roman" w:hAnsi="Times New Roman" w:cs="Times New Roman"/>
          <w:b/>
          <w:bCs/>
          <w:i/>
          <w:szCs w:val="24"/>
        </w:rPr>
      </w:pPr>
    </w:p>
    <w:p w14:paraId="321C0D17" w14:textId="3042B287" w:rsidR="00065DC0" w:rsidRDefault="00065DC0" w:rsidP="00065DC0">
      <w:pPr>
        <w:shd w:val="clear" w:color="auto" w:fill="FFFFFF"/>
        <w:spacing w:after="0" w:line="276" w:lineRule="auto"/>
        <w:rPr>
          <w:rFonts w:ascii="Times New Roman" w:hAnsi="Times New Roman" w:cs="Times New Roman"/>
          <w:szCs w:val="24"/>
        </w:rPr>
      </w:pPr>
      <w:r w:rsidRPr="00656163">
        <w:rPr>
          <w:rFonts w:ascii="Times New Roman" w:hAnsi="Times New Roman" w:cs="Times New Roman"/>
          <w:szCs w:val="24"/>
        </w:rPr>
        <w:t xml:space="preserve">All work trips and events – both domestic and international – may be cancelled/postponed until further notice or allowed only with approval from </w:t>
      </w:r>
      <w:r w:rsidRPr="00656163">
        <w:rPr>
          <w:rFonts w:ascii="Times New Roman" w:hAnsi="Times New Roman" w:cs="Times New Roman"/>
          <w:szCs w:val="24"/>
          <w:highlight w:val="yellow"/>
        </w:rPr>
        <w:t>[insert name, title]</w:t>
      </w:r>
      <w:r w:rsidRPr="00656163">
        <w:rPr>
          <w:rFonts w:ascii="Times New Roman" w:hAnsi="Times New Roman" w:cs="Times New Roman"/>
          <w:szCs w:val="24"/>
        </w:rPr>
        <w:t xml:space="preserve"> </w:t>
      </w:r>
    </w:p>
    <w:p w14:paraId="09C7A110" w14:textId="77777777" w:rsidR="00E67C49" w:rsidRPr="00656163" w:rsidRDefault="00E67C49" w:rsidP="00065DC0">
      <w:pPr>
        <w:shd w:val="clear" w:color="auto" w:fill="FFFFFF"/>
        <w:spacing w:after="0" w:line="276" w:lineRule="auto"/>
        <w:rPr>
          <w:rFonts w:ascii="Times New Roman" w:hAnsi="Times New Roman" w:cs="Times New Roman"/>
          <w:szCs w:val="24"/>
        </w:rPr>
      </w:pPr>
    </w:p>
    <w:p w14:paraId="792EF289" w14:textId="71417185" w:rsidR="00065DC0" w:rsidRDefault="00065DC0" w:rsidP="00065DC0">
      <w:pPr>
        <w:shd w:val="clear" w:color="auto" w:fill="FFFFFF"/>
        <w:spacing w:after="0" w:line="276" w:lineRule="auto"/>
        <w:rPr>
          <w:rFonts w:ascii="Times New Roman" w:hAnsi="Times New Roman" w:cs="Times New Roman"/>
          <w:szCs w:val="24"/>
        </w:rPr>
      </w:pPr>
      <w:r w:rsidRPr="00656163">
        <w:rPr>
          <w:rFonts w:ascii="Times New Roman" w:hAnsi="Times New Roman" w:cs="Times New Roman"/>
          <w:szCs w:val="24"/>
        </w:rPr>
        <w:t>In-person meetings should be done virtually where possible, especially with non-company parties (</w:t>
      </w:r>
      <w:r w:rsidR="00283AC7" w:rsidRPr="00656163">
        <w:rPr>
          <w:rFonts w:ascii="Times New Roman" w:hAnsi="Times New Roman" w:cs="Times New Roman"/>
          <w:szCs w:val="24"/>
        </w:rPr>
        <w:t>e.g.,</w:t>
      </w:r>
      <w:r w:rsidRPr="00656163">
        <w:rPr>
          <w:rFonts w:ascii="Times New Roman" w:hAnsi="Times New Roman" w:cs="Times New Roman"/>
          <w:szCs w:val="24"/>
        </w:rPr>
        <w:t xml:space="preserve"> candidate interviews</w:t>
      </w:r>
      <w:r w:rsidR="00747B0A">
        <w:rPr>
          <w:rFonts w:ascii="Times New Roman" w:hAnsi="Times New Roman" w:cs="Times New Roman"/>
          <w:szCs w:val="24"/>
        </w:rPr>
        <w:t>, vendors, etc.</w:t>
      </w:r>
      <w:r w:rsidRPr="00656163">
        <w:rPr>
          <w:rFonts w:ascii="Times New Roman" w:hAnsi="Times New Roman" w:cs="Times New Roman"/>
          <w:szCs w:val="24"/>
        </w:rPr>
        <w:t>).</w:t>
      </w:r>
    </w:p>
    <w:p w14:paraId="5EBBA5D5" w14:textId="77777777" w:rsidR="00E67C49" w:rsidRPr="00656163" w:rsidRDefault="00E67C49" w:rsidP="00065DC0">
      <w:pPr>
        <w:shd w:val="clear" w:color="auto" w:fill="FFFFFF"/>
        <w:spacing w:after="0" w:line="276" w:lineRule="auto"/>
        <w:rPr>
          <w:rFonts w:ascii="Times New Roman" w:hAnsi="Times New Roman" w:cs="Times New Roman"/>
          <w:szCs w:val="24"/>
        </w:rPr>
      </w:pPr>
    </w:p>
    <w:p w14:paraId="191B610A" w14:textId="2603BD52" w:rsidR="00065DC0" w:rsidRDefault="00065DC0" w:rsidP="00065DC0">
      <w:pPr>
        <w:shd w:val="clear" w:color="auto" w:fill="FFFFFF"/>
        <w:spacing w:after="0" w:line="276" w:lineRule="auto"/>
        <w:rPr>
          <w:rFonts w:ascii="Times New Roman" w:hAnsi="Times New Roman" w:cs="Times New Roman"/>
          <w:szCs w:val="24"/>
        </w:rPr>
      </w:pPr>
      <w:r w:rsidRPr="00656163">
        <w:rPr>
          <w:rFonts w:ascii="Times New Roman" w:hAnsi="Times New Roman" w:cs="Times New Roman"/>
          <w:szCs w:val="24"/>
        </w:rPr>
        <w:t xml:space="preserve">Employees who normally commute to the office by public transportation and do not have other alternatives are asked to take precaution, wear a mask, sanitize, and socially distance from other commuters. </w:t>
      </w:r>
    </w:p>
    <w:p w14:paraId="29653E59" w14:textId="77777777" w:rsidR="00E67C49" w:rsidRPr="00656163" w:rsidRDefault="00E67C49" w:rsidP="00065DC0">
      <w:pPr>
        <w:shd w:val="clear" w:color="auto" w:fill="FFFFFF"/>
        <w:spacing w:after="0" w:line="276" w:lineRule="auto"/>
        <w:rPr>
          <w:rFonts w:ascii="Times New Roman" w:hAnsi="Times New Roman" w:cs="Times New Roman"/>
          <w:szCs w:val="24"/>
        </w:rPr>
      </w:pPr>
    </w:p>
    <w:p w14:paraId="2B8F288C" w14:textId="7882C38F" w:rsidR="00065DC0" w:rsidRPr="00656163" w:rsidRDefault="00065DC0" w:rsidP="00065DC0">
      <w:pPr>
        <w:shd w:val="clear" w:color="auto" w:fill="FFFFFF"/>
        <w:spacing w:after="0" w:line="276" w:lineRule="auto"/>
        <w:rPr>
          <w:rFonts w:ascii="Times New Roman" w:hAnsi="Times New Roman" w:cs="Times New Roman"/>
          <w:szCs w:val="24"/>
        </w:rPr>
      </w:pPr>
      <w:r w:rsidRPr="00656163">
        <w:rPr>
          <w:rFonts w:ascii="Times New Roman" w:hAnsi="Times New Roman" w:cs="Times New Roman"/>
          <w:szCs w:val="24"/>
        </w:rPr>
        <w:t>Employees who are planning to travel voluntarily both in country and out of country, especially to a high-risk region with increased COVID-19 cases, may be asked to work from home (if remote work is available), to self-quarantine for</w:t>
      </w:r>
      <w:r w:rsidR="00461D4D" w:rsidRPr="00656163">
        <w:rPr>
          <w:rFonts w:ascii="Times New Roman" w:hAnsi="Times New Roman" w:cs="Times New Roman"/>
          <w:szCs w:val="24"/>
        </w:rPr>
        <w:t xml:space="preserve"> </w:t>
      </w:r>
      <w:r w:rsidR="00461D4D" w:rsidRPr="00656163">
        <w:rPr>
          <w:rFonts w:ascii="Times New Roman" w:hAnsi="Times New Roman" w:cs="Times New Roman"/>
          <w:szCs w:val="24"/>
          <w:u w:val="single"/>
        </w:rPr>
        <w:t>14</w:t>
      </w:r>
      <w:r w:rsidRPr="00656163">
        <w:rPr>
          <w:rFonts w:ascii="Times New Roman" w:hAnsi="Times New Roman" w:cs="Times New Roman"/>
          <w:szCs w:val="24"/>
          <w:u w:val="single"/>
        </w:rPr>
        <w:t xml:space="preserve"> calendar days</w:t>
      </w:r>
      <w:r w:rsidR="00747B0A">
        <w:rPr>
          <w:rFonts w:ascii="Times New Roman" w:hAnsi="Times New Roman" w:cs="Times New Roman"/>
          <w:szCs w:val="24"/>
          <w:u w:val="single"/>
        </w:rPr>
        <w:t xml:space="preserve"> after return,</w:t>
      </w:r>
      <w:r w:rsidRPr="00656163">
        <w:rPr>
          <w:rFonts w:ascii="Times New Roman" w:hAnsi="Times New Roman" w:cs="Times New Roman"/>
          <w:szCs w:val="24"/>
        </w:rPr>
        <w:t xml:space="preserve"> and not to come into physical contact with any colleagues during this time.</w:t>
      </w:r>
    </w:p>
    <w:p w14:paraId="612480C0" w14:textId="487C4AD5" w:rsidR="00461D4D" w:rsidRPr="00656163" w:rsidRDefault="00461D4D" w:rsidP="00065DC0">
      <w:pPr>
        <w:shd w:val="clear" w:color="auto" w:fill="FFFFFF"/>
        <w:spacing w:after="0" w:line="276" w:lineRule="auto"/>
        <w:rPr>
          <w:rFonts w:ascii="Times New Roman" w:hAnsi="Times New Roman" w:cs="Times New Roman"/>
          <w:szCs w:val="24"/>
        </w:rPr>
      </w:pPr>
    </w:p>
    <w:p w14:paraId="634FA99D" w14:textId="254223D2" w:rsidR="00461D4D" w:rsidRPr="00656163" w:rsidRDefault="00461D4D" w:rsidP="00461D4D">
      <w:pPr>
        <w:shd w:val="clear" w:color="auto" w:fill="FFFFFF"/>
        <w:spacing w:after="0" w:line="276" w:lineRule="auto"/>
        <w:jc w:val="center"/>
        <w:rPr>
          <w:rFonts w:ascii="Times New Roman" w:hAnsi="Times New Roman" w:cs="Times New Roman"/>
          <w:b/>
          <w:bCs/>
          <w:i/>
          <w:szCs w:val="24"/>
        </w:rPr>
      </w:pPr>
      <w:r w:rsidRPr="00656163">
        <w:rPr>
          <w:rFonts w:ascii="Times New Roman" w:hAnsi="Times New Roman" w:cs="Times New Roman"/>
          <w:b/>
          <w:bCs/>
          <w:i/>
          <w:szCs w:val="24"/>
        </w:rPr>
        <w:t>RETURNING TO WORK IN OFFICE</w:t>
      </w:r>
    </w:p>
    <w:p w14:paraId="6EC4936F" w14:textId="77777777" w:rsidR="00461D4D" w:rsidRPr="00656163" w:rsidRDefault="00461D4D" w:rsidP="00461D4D">
      <w:pPr>
        <w:shd w:val="clear" w:color="auto" w:fill="FFFFFF"/>
        <w:spacing w:after="0" w:line="276" w:lineRule="auto"/>
        <w:jc w:val="center"/>
        <w:rPr>
          <w:rFonts w:ascii="Times New Roman" w:hAnsi="Times New Roman" w:cs="Times New Roman"/>
          <w:b/>
          <w:bCs/>
          <w:i/>
          <w:szCs w:val="24"/>
        </w:rPr>
      </w:pPr>
    </w:p>
    <w:p w14:paraId="705FA2E5" w14:textId="063CFA16" w:rsidR="002C6B6C" w:rsidRPr="00656163" w:rsidRDefault="00461D4D" w:rsidP="002C6B6C">
      <w:pPr>
        <w:shd w:val="clear" w:color="auto" w:fill="FFFFFF"/>
        <w:spacing w:after="0" w:line="276" w:lineRule="auto"/>
        <w:rPr>
          <w:rFonts w:ascii="Times New Roman" w:hAnsi="Times New Roman" w:cs="Times New Roman"/>
          <w:szCs w:val="24"/>
        </w:rPr>
      </w:pPr>
      <w:r w:rsidRPr="00656163">
        <w:rPr>
          <w:rFonts w:ascii="Times New Roman" w:hAnsi="Times New Roman" w:cs="Times New Roman"/>
          <w:szCs w:val="24"/>
        </w:rPr>
        <w:t xml:space="preserve">Each state may have some variation of the published guidelines from the CDC concerning what PPE’s are needed in an office, the level of sanitizing required, etc. </w:t>
      </w:r>
      <w:r w:rsidR="00747B0A">
        <w:rPr>
          <w:rFonts w:ascii="Times New Roman" w:hAnsi="Times New Roman" w:cs="Times New Roman"/>
          <w:szCs w:val="24"/>
        </w:rPr>
        <w:t>H</w:t>
      </w:r>
      <w:r w:rsidRPr="00656163">
        <w:rPr>
          <w:rFonts w:ascii="Times New Roman" w:hAnsi="Times New Roman" w:cs="Times New Roman"/>
          <w:szCs w:val="24"/>
        </w:rPr>
        <w:t xml:space="preserve">owever, </w:t>
      </w:r>
      <w:r w:rsidR="002C6B6C" w:rsidRPr="00656163">
        <w:rPr>
          <w:rFonts w:ascii="Times New Roman" w:hAnsi="Times New Roman" w:cs="Times New Roman"/>
          <w:szCs w:val="24"/>
        </w:rPr>
        <w:t xml:space="preserve">we encourage all employees returning to work in the office to follow </w:t>
      </w:r>
      <w:r w:rsidR="00B568A2">
        <w:rPr>
          <w:rFonts w:ascii="Times New Roman" w:hAnsi="Times New Roman" w:cs="Times New Roman"/>
          <w:szCs w:val="24"/>
        </w:rPr>
        <w:t>these</w:t>
      </w:r>
      <w:r w:rsidR="002C6B6C" w:rsidRPr="00656163">
        <w:rPr>
          <w:rFonts w:ascii="Times New Roman" w:hAnsi="Times New Roman" w:cs="Times New Roman"/>
          <w:szCs w:val="24"/>
        </w:rPr>
        <w:t xml:space="preserve"> guidelines:</w:t>
      </w:r>
    </w:p>
    <w:p w14:paraId="22AC04E5" w14:textId="0BA74415" w:rsidR="00FB6F1D" w:rsidRPr="00656163" w:rsidRDefault="00FB6F1D" w:rsidP="00FB6F1D">
      <w:pPr>
        <w:numPr>
          <w:ilvl w:val="0"/>
          <w:numId w:val="7"/>
        </w:numPr>
        <w:shd w:val="clear" w:color="auto" w:fill="FFFFFF"/>
        <w:spacing w:after="0" w:line="276" w:lineRule="auto"/>
        <w:rPr>
          <w:rFonts w:ascii="Times New Roman" w:hAnsi="Times New Roman" w:cs="Times New Roman"/>
          <w:szCs w:val="24"/>
        </w:rPr>
      </w:pPr>
      <w:r w:rsidRPr="00656163">
        <w:rPr>
          <w:rFonts w:ascii="Times New Roman" w:hAnsi="Times New Roman" w:cs="Times New Roman"/>
          <w:szCs w:val="24"/>
        </w:rPr>
        <w:t xml:space="preserve">Social distancing remains a state and county requirement. Do your best to keep a </w:t>
      </w:r>
      <w:r w:rsidR="00747B0A">
        <w:rPr>
          <w:rFonts w:ascii="Times New Roman" w:hAnsi="Times New Roman" w:cs="Times New Roman"/>
          <w:szCs w:val="24"/>
        </w:rPr>
        <w:t xml:space="preserve">minimum of </w:t>
      </w:r>
      <w:r w:rsidRPr="00656163">
        <w:rPr>
          <w:rFonts w:ascii="Times New Roman" w:hAnsi="Times New Roman" w:cs="Times New Roman"/>
          <w:szCs w:val="24"/>
        </w:rPr>
        <w:t>6 f</w:t>
      </w:r>
      <w:r w:rsidR="00747B0A">
        <w:rPr>
          <w:rFonts w:ascii="Times New Roman" w:hAnsi="Times New Roman" w:cs="Times New Roman"/>
          <w:szCs w:val="24"/>
        </w:rPr>
        <w:t>eet</w:t>
      </w:r>
      <w:r w:rsidRPr="00656163">
        <w:rPr>
          <w:rFonts w:ascii="Times New Roman" w:hAnsi="Times New Roman" w:cs="Times New Roman"/>
          <w:szCs w:val="24"/>
        </w:rPr>
        <w:t xml:space="preserve"> </w:t>
      </w:r>
      <w:r w:rsidR="00747B0A">
        <w:rPr>
          <w:rFonts w:ascii="Times New Roman" w:hAnsi="Times New Roman" w:cs="Times New Roman"/>
          <w:szCs w:val="24"/>
        </w:rPr>
        <w:t>away</w:t>
      </w:r>
      <w:r w:rsidR="00747B0A" w:rsidRPr="00656163">
        <w:rPr>
          <w:rFonts w:ascii="Times New Roman" w:hAnsi="Times New Roman" w:cs="Times New Roman"/>
          <w:szCs w:val="24"/>
        </w:rPr>
        <w:t xml:space="preserve"> </w:t>
      </w:r>
      <w:r w:rsidRPr="00656163">
        <w:rPr>
          <w:rFonts w:ascii="Times New Roman" w:hAnsi="Times New Roman" w:cs="Times New Roman"/>
          <w:szCs w:val="24"/>
        </w:rPr>
        <w:t>from others.</w:t>
      </w:r>
    </w:p>
    <w:p w14:paraId="3C449BE2" w14:textId="76552CFF" w:rsidR="00FB6F1D" w:rsidRPr="00656163" w:rsidRDefault="00FB6F1D" w:rsidP="00FB6F1D">
      <w:pPr>
        <w:numPr>
          <w:ilvl w:val="0"/>
          <w:numId w:val="7"/>
        </w:numPr>
        <w:shd w:val="clear" w:color="auto" w:fill="FFFFFF"/>
        <w:spacing w:after="0" w:line="276" w:lineRule="auto"/>
        <w:rPr>
          <w:rFonts w:ascii="Times New Roman" w:hAnsi="Times New Roman" w:cs="Times New Roman"/>
          <w:szCs w:val="24"/>
        </w:rPr>
      </w:pPr>
      <w:r w:rsidRPr="00656163">
        <w:rPr>
          <w:rFonts w:ascii="Times New Roman" w:hAnsi="Times New Roman" w:cs="Times New Roman"/>
          <w:szCs w:val="24"/>
        </w:rPr>
        <w:t xml:space="preserve">Wearing a face mask while in office </w:t>
      </w:r>
      <w:r w:rsidR="000F3F78">
        <w:rPr>
          <w:rFonts w:ascii="Times New Roman" w:hAnsi="Times New Roman" w:cs="Times New Roman"/>
          <w:szCs w:val="24"/>
        </w:rPr>
        <w:t>may be</w:t>
      </w:r>
      <w:r w:rsidR="000F3F78" w:rsidRPr="00656163">
        <w:rPr>
          <w:rFonts w:ascii="Times New Roman" w:hAnsi="Times New Roman" w:cs="Times New Roman"/>
          <w:szCs w:val="24"/>
        </w:rPr>
        <w:t xml:space="preserve"> </w:t>
      </w:r>
      <w:r w:rsidR="00656163" w:rsidRPr="00656163">
        <w:rPr>
          <w:rFonts w:ascii="Times New Roman" w:hAnsi="Times New Roman" w:cs="Times New Roman"/>
          <w:szCs w:val="24"/>
        </w:rPr>
        <w:t xml:space="preserve">optional </w:t>
      </w:r>
      <w:r w:rsidR="00747B0A">
        <w:rPr>
          <w:rFonts w:ascii="Times New Roman" w:hAnsi="Times New Roman" w:cs="Times New Roman"/>
          <w:szCs w:val="24"/>
        </w:rPr>
        <w:t xml:space="preserve">–unless required by </w:t>
      </w:r>
      <w:r w:rsidR="00D909FA">
        <w:rPr>
          <w:rFonts w:ascii="Times New Roman" w:hAnsi="Times New Roman" w:cs="Times New Roman"/>
          <w:szCs w:val="24"/>
        </w:rPr>
        <w:t xml:space="preserve">state or </w:t>
      </w:r>
      <w:r w:rsidR="00747B0A">
        <w:rPr>
          <w:rFonts w:ascii="Times New Roman" w:hAnsi="Times New Roman" w:cs="Times New Roman"/>
          <w:szCs w:val="24"/>
        </w:rPr>
        <w:t xml:space="preserve">local mandate -- </w:t>
      </w:r>
      <w:r w:rsidR="00656163" w:rsidRPr="00656163">
        <w:rPr>
          <w:rFonts w:ascii="Times New Roman" w:hAnsi="Times New Roman" w:cs="Times New Roman"/>
          <w:szCs w:val="24"/>
        </w:rPr>
        <w:t>but</w:t>
      </w:r>
      <w:r w:rsidRPr="00656163">
        <w:rPr>
          <w:rFonts w:ascii="Times New Roman" w:hAnsi="Times New Roman" w:cs="Times New Roman"/>
          <w:szCs w:val="24"/>
        </w:rPr>
        <w:t xml:space="preserve"> is </w:t>
      </w:r>
      <w:r w:rsidR="000F3F78">
        <w:rPr>
          <w:rFonts w:ascii="Times New Roman" w:hAnsi="Times New Roman" w:cs="Times New Roman"/>
          <w:szCs w:val="24"/>
        </w:rPr>
        <w:t>required</w:t>
      </w:r>
      <w:r w:rsidR="000F3F78" w:rsidRPr="00656163">
        <w:rPr>
          <w:rFonts w:ascii="Times New Roman" w:hAnsi="Times New Roman" w:cs="Times New Roman"/>
          <w:szCs w:val="24"/>
        </w:rPr>
        <w:t xml:space="preserve"> </w:t>
      </w:r>
      <w:r w:rsidR="00656163" w:rsidRPr="00656163">
        <w:rPr>
          <w:rFonts w:ascii="Times New Roman" w:hAnsi="Times New Roman" w:cs="Times New Roman"/>
          <w:szCs w:val="24"/>
        </w:rPr>
        <w:t>in</w:t>
      </w:r>
      <w:r w:rsidRPr="00656163">
        <w:rPr>
          <w:rFonts w:ascii="Times New Roman" w:hAnsi="Times New Roman" w:cs="Times New Roman"/>
          <w:szCs w:val="24"/>
        </w:rPr>
        <w:t xml:space="preserve"> situations</w:t>
      </w:r>
      <w:r w:rsidR="008B0A5B">
        <w:rPr>
          <w:rFonts w:ascii="Times New Roman" w:hAnsi="Times New Roman" w:cs="Times New Roman"/>
          <w:szCs w:val="24"/>
        </w:rPr>
        <w:t xml:space="preserve"> when</w:t>
      </w:r>
      <w:r w:rsidRPr="00656163">
        <w:rPr>
          <w:rFonts w:ascii="Times New Roman" w:hAnsi="Times New Roman" w:cs="Times New Roman"/>
          <w:szCs w:val="24"/>
        </w:rPr>
        <w:t xml:space="preserve"> you will be closer than 6 feet. We ask that you provide your own masks, as needed.</w:t>
      </w:r>
    </w:p>
    <w:p w14:paraId="2F1D0D03" w14:textId="2AEB7F19" w:rsidR="00FB6F1D" w:rsidRPr="00656163" w:rsidRDefault="00FB6F1D" w:rsidP="00FB6F1D">
      <w:pPr>
        <w:numPr>
          <w:ilvl w:val="0"/>
          <w:numId w:val="7"/>
        </w:numPr>
        <w:shd w:val="clear" w:color="auto" w:fill="FFFFFF"/>
        <w:spacing w:after="0" w:line="276" w:lineRule="auto"/>
        <w:rPr>
          <w:rFonts w:ascii="Times New Roman" w:hAnsi="Times New Roman" w:cs="Times New Roman"/>
          <w:szCs w:val="24"/>
        </w:rPr>
      </w:pPr>
      <w:r w:rsidRPr="00656163">
        <w:rPr>
          <w:rFonts w:ascii="Times New Roman" w:hAnsi="Times New Roman" w:cs="Times New Roman"/>
          <w:szCs w:val="24"/>
        </w:rPr>
        <w:t xml:space="preserve">For onsite </w:t>
      </w:r>
      <w:r w:rsidRPr="00656163">
        <w:rPr>
          <w:rFonts w:ascii="Times New Roman" w:hAnsi="Times New Roman" w:cs="Times New Roman"/>
          <w:szCs w:val="24"/>
          <w:highlight w:val="yellow"/>
        </w:rPr>
        <w:t>client</w:t>
      </w:r>
      <w:r w:rsidR="00656163" w:rsidRPr="00656163">
        <w:rPr>
          <w:rFonts w:ascii="Times New Roman" w:hAnsi="Times New Roman" w:cs="Times New Roman"/>
          <w:szCs w:val="24"/>
          <w:highlight w:val="yellow"/>
        </w:rPr>
        <w:t>/vendor</w:t>
      </w:r>
      <w:r w:rsidRPr="00656163">
        <w:rPr>
          <w:rFonts w:ascii="Times New Roman" w:hAnsi="Times New Roman" w:cs="Times New Roman"/>
          <w:szCs w:val="24"/>
        </w:rPr>
        <w:t xml:space="preserve"> visits, please make sure </w:t>
      </w:r>
      <w:r w:rsidR="00656163" w:rsidRPr="00656163">
        <w:rPr>
          <w:rFonts w:ascii="Times New Roman" w:hAnsi="Times New Roman" w:cs="Times New Roman"/>
          <w:szCs w:val="24"/>
        </w:rPr>
        <w:t>to</w:t>
      </w:r>
      <w:r w:rsidRPr="00656163">
        <w:rPr>
          <w:rFonts w:ascii="Times New Roman" w:hAnsi="Times New Roman" w:cs="Times New Roman"/>
          <w:szCs w:val="24"/>
        </w:rPr>
        <w:t xml:space="preserve"> adhere to that company’s protocol for masking and safety procedures. </w:t>
      </w:r>
    </w:p>
    <w:p w14:paraId="0888F2C0" w14:textId="326228AB" w:rsidR="00FB6F1D" w:rsidRPr="00656163" w:rsidRDefault="00FB6F1D" w:rsidP="00FB6F1D">
      <w:pPr>
        <w:numPr>
          <w:ilvl w:val="0"/>
          <w:numId w:val="7"/>
        </w:numPr>
        <w:shd w:val="clear" w:color="auto" w:fill="FFFFFF"/>
        <w:spacing w:after="0" w:line="276" w:lineRule="auto"/>
        <w:rPr>
          <w:rFonts w:ascii="Times New Roman" w:hAnsi="Times New Roman" w:cs="Times New Roman"/>
          <w:szCs w:val="24"/>
        </w:rPr>
      </w:pPr>
      <w:r w:rsidRPr="00656163">
        <w:rPr>
          <w:rFonts w:ascii="Times New Roman" w:hAnsi="Times New Roman" w:cs="Times New Roman"/>
          <w:szCs w:val="24"/>
        </w:rPr>
        <w:t xml:space="preserve">When using the restroom, wash your hands thoroughly </w:t>
      </w:r>
      <w:r w:rsidR="00656163" w:rsidRPr="00656163">
        <w:rPr>
          <w:rFonts w:ascii="Times New Roman" w:hAnsi="Times New Roman" w:cs="Times New Roman"/>
          <w:szCs w:val="24"/>
        </w:rPr>
        <w:t>and</w:t>
      </w:r>
      <w:r w:rsidRPr="00656163">
        <w:rPr>
          <w:rFonts w:ascii="Times New Roman" w:hAnsi="Times New Roman" w:cs="Times New Roman"/>
          <w:szCs w:val="24"/>
        </w:rPr>
        <w:t xml:space="preserve"> sanitize handles and doorknobs.</w:t>
      </w:r>
      <w:r w:rsidR="00B568A2">
        <w:rPr>
          <w:rFonts w:ascii="Times New Roman" w:hAnsi="Times New Roman" w:cs="Times New Roman"/>
          <w:szCs w:val="24"/>
        </w:rPr>
        <w:t xml:space="preserve"> </w:t>
      </w:r>
      <w:r w:rsidRPr="00656163">
        <w:rPr>
          <w:rFonts w:ascii="Times New Roman" w:hAnsi="Times New Roman" w:cs="Times New Roman"/>
          <w:szCs w:val="24"/>
        </w:rPr>
        <w:t>Cleaning materials will be provided in each restroom and office area.</w:t>
      </w:r>
    </w:p>
    <w:p w14:paraId="7EF306BA" w14:textId="570F424B" w:rsidR="00FB6F1D" w:rsidRPr="00656163" w:rsidRDefault="008B0A5B" w:rsidP="00FB6F1D">
      <w:pPr>
        <w:numPr>
          <w:ilvl w:val="0"/>
          <w:numId w:val="7"/>
        </w:numPr>
        <w:shd w:val="clear" w:color="auto" w:fill="FFFFFF"/>
        <w:spacing w:after="0" w:line="276" w:lineRule="auto"/>
        <w:rPr>
          <w:rFonts w:ascii="Times New Roman" w:hAnsi="Times New Roman" w:cs="Times New Roman"/>
          <w:szCs w:val="24"/>
        </w:rPr>
      </w:pPr>
      <w:r>
        <w:rPr>
          <w:rFonts w:ascii="Times New Roman" w:hAnsi="Times New Roman" w:cs="Times New Roman"/>
          <w:szCs w:val="24"/>
        </w:rPr>
        <w:t xml:space="preserve">When in common areas such as </w:t>
      </w:r>
      <w:proofErr w:type="gramStart"/>
      <w:r>
        <w:rPr>
          <w:rFonts w:ascii="Times New Roman" w:hAnsi="Times New Roman" w:cs="Times New Roman"/>
          <w:szCs w:val="24"/>
        </w:rPr>
        <w:t>the  c</w:t>
      </w:r>
      <w:r w:rsidR="00FB6F1D" w:rsidRPr="00656163">
        <w:rPr>
          <w:rFonts w:ascii="Times New Roman" w:hAnsi="Times New Roman" w:cs="Times New Roman"/>
          <w:szCs w:val="24"/>
        </w:rPr>
        <w:t>onference</w:t>
      </w:r>
      <w:proofErr w:type="gramEnd"/>
      <w:r w:rsidR="00FB6F1D" w:rsidRPr="00656163">
        <w:rPr>
          <w:rFonts w:ascii="Times New Roman" w:hAnsi="Times New Roman" w:cs="Times New Roman"/>
          <w:szCs w:val="24"/>
        </w:rPr>
        <w:t xml:space="preserve"> </w:t>
      </w:r>
      <w:r>
        <w:rPr>
          <w:rFonts w:ascii="Times New Roman" w:hAnsi="Times New Roman" w:cs="Times New Roman"/>
          <w:szCs w:val="24"/>
        </w:rPr>
        <w:t>or lunch</w:t>
      </w:r>
      <w:r w:rsidR="00FB6F1D" w:rsidRPr="00656163">
        <w:rPr>
          <w:rFonts w:ascii="Times New Roman" w:hAnsi="Times New Roman" w:cs="Times New Roman"/>
          <w:szCs w:val="24"/>
        </w:rPr>
        <w:t xml:space="preserve">room </w:t>
      </w:r>
      <w:r>
        <w:rPr>
          <w:rFonts w:ascii="Times New Roman" w:hAnsi="Times New Roman" w:cs="Times New Roman"/>
          <w:szCs w:val="24"/>
        </w:rPr>
        <w:t xml:space="preserve">wear a mask when not eating or drinking.  </w:t>
      </w:r>
    </w:p>
    <w:p w14:paraId="4C561557" w14:textId="77777777" w:rsidR="00FB6F1D" w:rsidRPr="00656163" w:rsidRDefault="00FB6F1D" w:rsidP="00FB6F1D">
      <w:pPr>
        <w:numPr>
          <w:ilvl w:val="0"/>
          <w:numId w:val="7"/>
        </w:numPr>
        <w:shd w:val="clear" w:color="auto" w:fill="FFFFFF"/>
        <w:spacing w:after="0" w:line="276" w:lineRule="auto"/>
        <w:rPr>
          <w:rFonts w:ascii="Times New Roman" w:hAnsi="Times New Roman" w:cs="Times New Roman"/>
          <w:szCs w:val="24"/>
        </w:rPr>
      </w:pPr>
      <w:r w:rsidRPr="00656163">
        <w:rPr>
          <w:rFonts w:ascii="Times New Roman" w:hAnsi="Times New Roman" w:cs="Times New Roman"/>
          <w:szCs w:val="24"/>
        </w:rPr>
        <w:t xml:space="preserve">Sneeze or cough into your elbow, not your hands. </w:t>
      </w:r>
    </w:p>
    <w:p w14:paraId="1823C26A" w14:textId="439B16F5" w:rsidR="002C6B6C" w:rsidRPr="00656163" w:rsidRDefault="00FB6F1D" w:rsidP="00656163">
      <w:pPr>
        <w:numPr>
          <w:ilvl w:val="0"/>
          <w:numId w:val="7"/>
        </w:numPr>
        <w:shd w:val="clear" w:color="auto" w:fill="FFFFFF"/>
        <w:spacing w:after="0" w:line="276" w:lineRule="auto"/>
        <w:rPr>
          <w:rFonts w:ascii="Times New Roman" w:hAnsi="Times New Roman" w:cs="Times New Roman"/>
          <w:szCs w:val="24"/>
        </w:rPr>
      </w:pPr>
      <w:r w:rsidRPr="00656163">
        <w:rPr>
          <w:rFonts w:ascii="Times New Roman" w:hAnsi="Times New Roman" w:cs="Times New Roman"/>
          <w:szCs w:val="24"/>
        </w:rPr>
        <w:t>If you believe you have been exposed to COVID-19, are experiencing any flu</w:t>
      </w:r>
      <w:r w:rsidR="00747B0A">
        <w:rPr>
          <w:rFonts w:ascii="Times New Roman" w:hAnsi="Times New Roman" w:cs="Times New Roman"/>
          <w:szCs w:val="24"/>
        </w:rPr>
        <w:t>-</w:t>
      </w:r>
      <w:r w:rsidRPr="00656163">
        <w:rPr>
          <w:rFonts w:ascii="Times New Roman" w:hAnsi="Times New Roman" w:cs="Times New Roman"/>
          <w:szCs w:val="24"/>
        </w:rPr>
        <w:t>like symptoms, or feel sick, please stay home</w:t>
      </w:r>
      <w:r w:rsidR="000F3F78">
        <w:rPr>
          <w:rFonts w:ascii="Times New Roman" w:hAnsi="Times New Roman" w:cs="Times New Roman"/>
          <w:szCs w:val="24"/>
        </w:rPr>
        <w:t>,</w:t>
      </w:r>
      <w:r w:rsidR="00656163" w:rsidRPr="00656163">
        <w:rPr>
          <w:rFonts w:ascii="Times New Roman" w:hAnsi="Times New Roman" w:cs="Times New Roman"/>
          <w:szCs w:val="24"/>
        </w:rPr>
        <w:t xml:space="preserve"> and </w:t>
      </w:r>
      <w:r w:rsidRPr="00656163">
        <w:rPr>
          <w:rFonts w:ascii="Times New Roman" w:hAnsi="Times New Roman" w:cs="Times New Roman"/>
          <w:szCs w:val="24"/>
        </w:rPr>
        <w:t xml:space="preserve">notify your </w:t>
      </w:r>
      <w:r w:rsidR="00747B0A">
        <w:rPr>
          <w:rFonts w:ascii="Times New Roman" w:hAnsi="Times New Roman" w:cs="Times New Roman"/>
          <w:szCs w:val="24"/>
        </w:rPr>
        <w:t>s</w:t>
      </w:r>
      <w:r w:rsidR="00656163" w:rsidRPr="00656163">
        <w:rPr>
          <w:rFonts w:ascii="Times New Roman" w:hAnsi="Times New Roman" w:cs="Times New Roman"/>
          <w:szCs w:val="24"/>
        </w:rPr>
        <w:t>upervisor</w:t>
      </w:r>
      <w:r w:rsidRPr="00656163">
        <w:rPr>
          <w:rFonts w:ascii="Times New Roman" w:hAnsi="Times New Roman" w:cs="Times New Roman"/>
          <w:szCs w:val="24"/>
        </w:rPr>
        <w:t xml:space="preserve"> as soon as possible. </w:t>
      </w:r>
    </w:p>
    <w:p w14:paraId="5F4F722A" w14:textId="6561EE78" w:rsidR="00461D4D" w:rsidRPr="00656163" w:rsidRDefault="0030238F" w:rsidP="00461D4D">
      <w:pPr>
        <w:numPr>
          <w:ilvl w:val="0"/>
          <w:numId w:val="7"/>
        </w:numPr>
        <w:shd w:val="clear" w:color="auto" w:fill="FFFFFF"/>
        <w:spacing w:after="0" w:line="276" w:lineRule="auto"/>
        <w:rPr>
          <w:rFonts w:ascii="Times New Roman" w:hAnsi="Times New Roman" w:cs="Times New Roman"/>
          <w:szCs w:val="24"/>
        </w:rPr>
      </w:pPr>
      <w:r>
        <w:rPr>
          <w:rFonts w:ascii="Times New Roman" w:hAnsi="Times New Roman" w:cs="Times New Roman"/>
          <w:szCs w:val="24"/>
        </w:rPr>
        <w:lastRenderedPageBreak/>
        <w:t>[</w:t>
      </w:r>
      <w:r w:rsidRPr="000F3F78">
        <w:rPr>
          <w:rFonts w:ascii="Times New Roman" w:hAnsi="Times New Roman" w:cs="Times New Roman"/>
          <w:color w:val="FF0000"/>
          <w:szCs w:val="24"/>
        </w:rPr>
        <w:t>OPTIONAL</w:t>
      </w:r>
      <w:r>
        <w:rPr>
          <w:rFonts w:ascii="Times New Roman" w:hAnsi="Times New Roman" w:cs="Times New Roman"/>
          <w:szCs w:val="24"/>
        </w:rPr>
        <w:t xml:space="preserve">] </w:t>
      </w:r>
      <w:r w:rsidR="00461D4D" w:rsidRPr="00656163">
        <w:rPr>
          <w:rFonts w:ascii="Times New Roman" w:hAnsi="Times New Roman" w:cs="Times New Roman"/>
          <w:szCs w:val="24"/>
        </w:rPr>
        <w:t xml:space="preserve">All staff </w:t>
      </w:r>
      <w:r w:rsidR="00747B0A">
        <w:rPr>
          <w:rFonts w:ascii="Times New Roman" w:hAnsi="Times New Roman" w:cs="Times New Roman"/>
          <w:szCs w:val="24"/>
        </w:rPr>
        <w:t>must</w:t>
      </w:r>
      <w:r w:rsidR="00461D4D" w:rsidRPr="00656163">
        <w:rPr>
          <w:rFonts w:ascii="Times New Roman" w:hAnsi="Times New Roman" w:cs="Times New Roman"/>
          <w:szCs w:val="24"/>
        </w:rPr>
        <w:t xml:space="preserve"> check their own temperature daily </w:t>
      </w:r>
      <w:r>
        <w:rPr>
          <w:rFonts w:ascii="Times New Roman" w:hAnsi="Times New Roman" w:cs="Times New Roman"/>
          <w:szCs w:val="24"/>
        </w:rPr>
        <w:t>prior to reporting to</w:t>
      </w:r>
      <w:r w:rsidRPr="00656163">
        <w:rPr>
          <w:rFonts w:ascii="Times New Roman" w:hAnsi="Times New Roman" w:cs="Times New Roman"/>
          <w:szCs w:val="24"/>
        </w:rPr>
        <w:t xml:space="preserve"> the office </w:t>
      </w:r>
      <w:r w:rsidR="00461D4D" w:rsidRPr="00656163">
        <w:rPr>
          <w:rFonts w:ascii="Times New Roman" w:hAnsi="Times New Roman" w:cs="Times New Roman"/>
          <w:szCs w:val="24"/>
        </w:rPr>
        <w:t xml:space="preserve">and </w:t>
      </w:r>
      <w:r w:rsidR="00461D4D" w:rsidRPr="00656163">
        <w:rPr>
          <w:rFonts w:ascii="Times New Roman" w:hAnsi="Times New Roman" w:cs="Times New Roman"/>
          <w:szCs w:val="24"/>
          <w:highlight w:val="yellow"/>
        </w:rPr>
        <w:t xml:space="preserve">record it on the COVID-19 log </w:t>
      </w:r>
      <w:r w:rsidR="002C6B6C" w:rsidRPr="00747B0A">
        <w:rPr>
          <w:rFonts w:ascii="Times New Roman" w:hAnsi="Times New Roman" w:cs="Times New Roman"/>
          <w:b/>
          <w:bCs/>
          <w:i/>
          <w:color w:val="FF0000"/>
          <w:szCs w:val="24"/>
          <w:highlight w:val="yellow"/>
        </w:rPr>
        <w:t>(if applicable</w:t>
      </w:r>
      <w:r w:rsidR="00747B0A" w:rsidRPr="00747B0A">
        <w:rPr>
          <w:rFonts w:ascii="Times New Roman" w:hAnsi="Times New Roman" w:cs="Times New Roman"/>
          <w:b/>
          <w:bCs/>
          <w:i/>
          <w:color w:val="FF0000"/>
          <w:szCs w:val="24"/>
          <w:highlight w:val="yellow"/>
        </w:rPr>
        <w:t>, OR</w:t>
      </w:r>
      <w:r w:rsidR="002C6B6C" w:rsidRPr="00747B0A">
        <w:rPr>
          <w:rFonts w:ascii="Times New Roman" w:hAnsi="Times New Roman" w:cs="Times New Roman"/>
          <w:b/>
          <w:bCs/>
          <w:i/>
          <w:color w:val="FF0000"/>
          <w:szCs w:val="24"/>
          <w:highlight w:val="yellow"/>
        </w:rPr>
        <w:t>)</w:t>
      </w:r>
      <w:r w:rsidR="00461D4D" w:rsidRPr="00747B0A">
        <w:rPr>
          <w:rFonts w:ascii="Times New Roman" w:hAnsi="Times New Roman" w:cs="Times New Roman"/>
          <w:color w:val="FF0000"/>
          <w:szCs w:val="24"/>
          <w:highlight w:val="yellow"/>
        </w:rPr>
        <w:t xml:space="preserve"> </w:t>
      </w:r>
      <w:r w:rsidR="00747B0A" w:rsidRPr="00747B0A">
        <w:rPr>
          <w:rFonts w:ascii="Times New Roman" w:hAnsi="Times New Roman" w:cs="Times New Roman"/>
          <w:color w:val="FF0000"/>
          <w:szCs w:val="24"/>
          <w:highlight w:val="yellow"/>
        </w:rPr>
        <w:t>report it to (XXXXXXXXXX)</w:t>
      </w:r>
      <w:r w:rsidR="00461D4D" w:rsidRPr="00656163">
        <w:rPr>
          <w:rFonts w:ascii="Times New Roman" w:hAnsi="Times New Roman" w:cs="Times New Roman"/>
          <w:szCs w:val="24"/>
        </w:rPr>
        <w:t>. High volume offices may be provided with an IR thermometer</w:t>
      </w:r>
      <w:r>
        <w:rPr>
          <w:rFonts w:ascii="Times New Roman" w:hAnsi="Times New Roman" w:cs="Times New Roman"/>
          <w:szCs w:val="24"/>
        </w:rPr>
        <w:t>.</w:t>
      </w:r>
      <w:r w:rsidR="00461D4D" w:rsidRPr="00656163">
        <w:rPr>
          <w:rFonts w:ascii="Times New Roman" w:hAnsi="Times New Roman" w:cs="Times New Roman"/>
          <w:szCs w:val="24"/>
        </w:rPr>
        <w:t xml:space="preserve"> </w:t>
      </w:r>
      <w:r>
        <w:rPr>
          <w:rFonts w:ascii="Times New Roman" w:hAnsi="Times New Roman" w:cs="Times New Roman"/>
          <w:szCs w:val="24"/>
        </w:rPr>
        <w:t>O</w:t>
      </w:r>
      <w:r w:rsidR="00461D4D" w:rsidRPr="00656163">
        <w:rPr>
          <w:rFonts w:ascii="Times New Roman" w:hAnsi="Times New Roman" w:cs="Times New Roman"/>
          <w:szCs w:val="24"/>
        </w:rPr>
        <w:t xml:space="preserve">ther offices will need staff to check </w:t>
      </w:r>
      <w:r w:rsidR="000F3F78">
        <w:rPr>
          <w:rFonts w:ascii="Times New Roman" w:hAnsi="Times New Roman" w:cs="Times New Roman"/>
          <w:szCs w:val="24"/>
        </w:rPr>
        <w:t xml:space="preserve">their temperature </w:t>
      </w:r>
      <w:r w:rsidR="00461D4D" w:rsidRPr="00656163">
        <w:rPr>
          <w:rFonts w:ascii="Times New Roman" w:hAnsi="Times New Roman" w:cs="Times New Roman"/>
          <w:szCs w:val="24"/>
        </w:rPr>
        <w:t xml:space="preserve">at home before leaving for work. Every office is required to </w:t>
      </w:r>
      <w:r w:rsidR="00461D4D" w:rsidRPr="0030238F">
        <w:rPr>
          <w:rFonts w:ascii="Times New Roman" w:hAnsi="Times New Roman" w:cs="Times New Roman"/>
          <w:szCs w:val="24"/>
          <w:highlight w:val="yellow"/>
        </w:rPr>
        <w:t xml:space="preserve">maintain this log </w:t>
      </w:r>
      <w:r w:rsidRPr="0030238F">
        <w:rPr>
          <w:rFonts w:ascii="Times New Roman" w:hAnsi="Times New Roman" w:cs="Times New Roman"/>
          <w:szCs w:val="24"/>
          <w:highlight w:val="yellow"/>
        </w:rPr>
        <w:t xml:space="preserve">[or] </w:t>
      </w:r>
      <w:r>
        <w:rPr>
          <w:rFonts w:ascii="Times New Roman" w:hAnsi="Times New Roman" w:cs="Times New Roman"/>
          <w:szCs w:val="24"/>
          <w:highlight w:val="yellow"/>
        </w:rPr>
        <w:t>verify</w:t>
      </w:r>
      <w:r w:rsidRPr="0030238F">
        <w:rPr>
          <w:rFonts w:ascii="Times New Roman" w:hAnsi="Times New Roman" w:cs="Times New Roman"/>
          <w:szCs w:val="24"/>
          <w:highlight w:val="yellow"/>
        </w:rPr>
        <w:t xml:space="preserve"> this information</w:t>
      </w:r>
      <w:r>
        <w:rPr>
          <w:rFonts w:ascii="Times New Roman" w:hAnsi="Times New Roman" w:cs="Times New Roman"/>
          <w:szCs w:val="24"/>
        </w:rPr>
        <w:t xml:space="preserve"> </w:t>
      </w:r>
      <w:r w:rsidR="00461D4D" w:rsidRPr="00656163">
        <w:rPr>
          <w:rFonts w:ascii="Times New Roman" w:hAnsi="Times New Roman" w:cs="Times New Roman"/>
          <w:szCs w:val="24"/>
        </w:rPr>
        <w:t>daily for all staff, until further notice.</w:t>
      </w:r>
    </w:p>
    <w:p w14:paraId="1537EDC7" w14:textId="3CB0EBC9" w:rsidR="00521C77" w:rsidRDefault="00521C77" w:rsidP="00263DB0">
      <w:pPr>
        <w:shd w:val="clear" w:color="auto" w:fill="FFFFFF"/>
        <w:spacing w:after="0" w:line="276" w:lineRule="auto"/>
        <w:rPr>
          <w:rFonts w:ascii="Times New Roman" w:hAnsi="Times New Roman" w:cs="Times New Roman"/>
          <w:szCs w:val="24"/>
        </w:rPr>
      </w:pPr>
    </w:p>
    <w:p w14:paraId="6A524486" w14:textId="711BC5F5" w:rsidR="00B6402B" w:rsidRDefault="00B6402B" w:rsidP="00263DB0">
      <w:pPr>
        <w:shd w:val="clear" w:color="auto" w:fill="FFFFFF"/>
        <w:spacing w:after="0" w:line="276" w:lineRule="auto"/>
        <w:rPr>
          <w:rFonts w:ascii="Times New Roman" w:hAnsi="Times New Roman" w:cs="Times New Roman"/>
          <w:szCs w:val="24"/>
        </w:rPr>
      </w:pPr>
    </w:p>
    <w:p w14:paraId="51863CD1" w14:textId="06A2D7AA" w:rsidR="00B6402B" w:rsidRDefault="00B6402B" w:rsidP="00263DB0">
      <w:pPr>
        <w:shd w:val="clear" w:color="auto" w:fill="FFFFFF"/>
        <w:spacing w:after="0" w:line="276" w:lineRule="auto"/>
        <w:rPr>
          <w:rFonts w:ascii="Times New Roman" w:hAnsi="Times New Roman" w:cs="Times New Roman"/>
          <w:szCs w:val="24"/>
        </w:rPr>
      </w:pPr>
    </w:p>
    <w:p w14:paraId="7B828898" w14:textId="301DC043" w:rsidR="00B6402B" w:rsidRPr="00D03A14" w:rsidRDefault="00B6402B" w:rsidP="00B6402B">
      <w:pPr>
        <w:jc w:val="center"/>
        <w:rPr>
          <w:rFonts w:ascii="Times New Roman" w:hAnsi="Times New Roman" w:cs="Times New Roman"/>
          <w:b/>
          <w:bCs/>
          <w:i/>
          <w:szCs w:val="24"/>
        </w:rPr>
      </w:pPr>
      <w:r>
        <w:rPr>
          <w:rFonts w:ascii="Times New Roman" w:hAnsi="Times New Roman" w:cs="Times New Roman"/>
          <w:b/>
          <w:bCs/>
          <w:i/>
          <w:szCs w:val="24"/>
        </w:rPr>
        <w:t>COVID Vaccination Policy</w:t>
      </w:r>
    </w:p>
    <w:p w14:paraId="31A8CC35" w14:textId="77777777" w:rsidR="00B6402B" w:rsidRPr="00B6402B" w:rsidRDefault="00B6402B" w:rsidP="00B6402B">
      <w:pPr>
        <w:spacing w:after="0"/>
        <w:rPr>
          <w:rFonts w:ascii="Times New Roman" w:hAnsi="Times New Roman" w:cs="Times New Roman"/>
        </w:rPr>
      </w:pPr>
      <w:r w:rsidRPr="00B6402B">
        <w:rPr>
          <w:rFonts w:ascii="Times New Roman" w:hAnsi="Times New Roman" w:cs="Times New Roman"/>
        </w:rPr>
        <w:t>Our first responsibility as a business is the safety of our employees, our customers, and our community.  As such, we strongly encourage all employees to follow certain prevention practices, as recommended by the federal Centers for Disease Control and Prevention (CDC) and the Occupational Safety and Health Administration (OSHA), including getting vaccinated against the Coronavirus Disease 2019 (COVID-19).</w:t>
      </w:r>
    </w:p>
    <w:p w14:paraId="33AEE3DF" w14:textId="77777777" w:rsidR="00B6402B" w:rsidRPr="00B6402B" w:rsidRDefault="00B6402B" w:rsidP="00B6402B">
      <w:pPr>
        <w:rPr>
          <w:rFonts w:ascii="Times New Roman" w:hAnsi="Times New Roman" w:cs="Times New Roman"/>
        </w:rPr>
      </w:pPr>
    </w:p>
    <w:p w14:paraId="5768BAF3" w14:textId="6F6E2CA8" w:rsidR="00B6402B" w:rsidRPr="00B6402B" w:rsidRDefault="00B6402B" w:rsidP="00B6402B">
      <w:pPr>
        <w:rPr>
          <w:rFonts w:ascii="Times New Roman" w:hAnsi="Times New Roman" w:cs="Times New Roman"/>
        </w:rPr>
      </w:pPr>
      <w:r w:rsidRPr="00B6402B">
        <w:rPr>
          <w:rFonts w:ascii="Times New Roman" w:hAnsi="Times New Roman" w:cs="Times New Roman"/>
        </w:rPr>
        <w:t>While</w:t>
      </w:r>
      <w:r>
        <w:rPr>
          <w:rFonts w:ascii="Times New Roman" w:hAnsi="Times New Roman" w:cs="Times New Roman"/>
        </w:rPr>
        <w:t xml:space="preserve"> it</w:t>
      </w:r>
      <w:r w:rsidRPr="00B6402B">
        <w:rPr>
          <w:rFonts w:ascii="Times New Roman" w:hAnsi="Times New Roman" w:cs="Times New Roman"/>
        </w:rPr>
        <w:t xml:space="preserve"> is not mandatory</w:t>
      </w:r>
      <w:r>
        <w:rPr>
          <w:rFonts w:ascii="Times New Roman" w:hAnsi="Times New Roman" w:cs="Times New Roman"/>
        </w:rPr>
        <w:t xml:space="preserve"> </w:t>
      </w:r>
      <w:proofErr w:type="gramStart"/>
      <w:r>
        <w:rPr>
          <w:rFonts w:ascii="Times New Roman" w:hAnsi="Times New Roman" w:cs="Times New Roman"/>
        </w:rPr>
        <w:t>at this time</w:t>
      </w:r>
      <w:proofErr w:type="gramEnd"/>
      <w:r w:rsidRPr="00B6402B">
        <w:rPr>
          <w:rFonts w:ascii="Times New Roman" w:hAnsi="Times New Roman" w:cs="Times New Roman"/>
        </w:rPr>
        <w:t xml:space="preserve">, we strongly </w:t>
      </w:r>
      <w:r>
        <w:rPr>
          <w:rFonts w:ascii="Times New Roman" w:hAnsi="Times New Roman" w:cs="Times New Roman"/>
        </w:rPr>
        <w:t xml:space="preserve">encourage, </w:t>
      </w:r>
      <w:r w:rsidRPr="00B6402B">
        <w:rPr>
          <w:rFonts w:ascii="Times New Roman" w:hAnsi="Times New Roman" w:cs="Times New Roman"/>
        </w:rPr>
        <w:t>recommend</w:t>
      </w:r>
      <w:r>
        <w:rPr>
          <w:rFonts w:ascii="Times New Roman" w:hAnsi="Times New Roman" w:cs="Times New Roman"/>
        </w:rPr>
        <w:t xml:space="preserve"> and support</w:t>
      </w:r>
      <w:r w:rsidRPr="00B6402B">
        <w:rPr>
          <w:rFonts w:ascii="Times New Roman" w:hAnsi="Times New Roman" w:cs="Times New Roman"/>
        </w:rPr>
        <w:t xml:space="preserve"> </w:t>
      </w:r>
      <w:r>
        <w:rPr>
          <w:rFonts w:ascii="Times New Roman" w:hAnsi="Times New Roman" w:cs="Times New Roman"/>
        </w:rPr>
        <w:t>employees, obtaining vaccination for COVID-19.   Please contact Human Resource with any questions, concerns or additional informational resources regarding vaccination</w:t>
      </w:r>
      <w:r w:rsidRPr="00B6402B">
        <w:rPr>
          <w:rFonts w:ascii="Times New Roman" w:hAnsi="Times New Roman" w:cs="Times New Roman"/>
        </w:rPr>
        <w:t xml:space="preserve">. </w:t>
      </w:r>
    </w:p>
    <w:p w14:paraId="303850DA" w14:textId="4315746D" w:rsidR="00B6402B" w:rsidRDefault="00B6402B" w:rsidP="00B6402B">
      <w:pPr>
        <w:shd w:val="clear" w:color="auto" w:fill="FFFFFF"/>
        <w:spacing w:after="0" w:line="276" w:lineRule="auto"/>
        <w:rPr>
          <w:rFonts w:ascii="Times New Roman" w:hAnsi="Times New Roman" w:cs="Times New Roman"/>
          <w:szCs w:val="24"/>
        </w:rPr>
      </w:pPr>
    </w:p>
    <w:p w14:paraId="081998BF" w14:textId="77777777" w:rsidR="00D03A14" w:rsidRPr="00D03A14" w:rsidRDefault="00D03A14" w:rsidP="00D03A14">
      <w:pPr>
        <w:jc w:val="center"/>
        <w:rPr>
          <w:rFonts w:ascii="Times New Roman" w:hAnsi="Times New Roman" w:cs="Times New Roman"/>
          <w:b/>
          <w:bCs/>
          <w:i/>
          <w:szCs w:val="24"/>
        </w:rPr>
      </w:pPr>
      <w:r w:rsidRPr="00D03A14">
        <w:rPr>
          <w:rFonts w:ascii="Times New Roman" w:hAnsi="Times New Roman" w:cs="Times New Roman"/>
          <w:b/>
          <w:bCs/>
          <w:i/>
          <w:szCs w:val="24"/>
        </w:rPr>
        <w:t>Work Site Visitor Health Screening</w:t>
      </w:r>
    </w:p>
    <w:p w14:paraId="6B78CBCF" w14:textId="0978AF66" w:rsidR="00D03A14" w:rsidRPr="00D03A14" w:rsidRDefault="00D03A14" w:rsidP="00D03A14">
      <w:pPr>
        <w:shd w:val="clear" w:color="auto" w:fill="FFFFFF"/>
        <w:spacing w:after="0" w:line="276" w:lineRule="auto"/>
        <w:rPr>
          <w:rFonts w:ascii="Times New Roman" w:hAnsi="Times New Roman" w:cs="Times New Roman"/>
          <w:szCs w:val="24"/>
        </w:rPr>
      </w:pPr>
      <w:proofErr w:type="gramStart"/>
      <w:r w:rsidRPr="00D03A14">
        <w:rPr>
          <w:rFonts w:ascii="Times New Roman" w:hAnsi="Times New Roman" w:cs="Times New Roman"/>
          <w:szCs w:val="24"/>
        </w:rPr>
        <w:t>In an effort to</w:t>
      </w:r>
      <w:proofErr w:type="gramEnd"/>
      <w:r w:rsidRPr="00D03A14">
        <w:rPr>
          <w:rFonts w:ascii="Times New Roman" w:hAnsi="Times New Roman" w:cs="Times New Roman"/>
          <w:szCs w:val="24"/>
        </w:rPr>
        <w:t xml:space="preserve"> reduce the risk of COVID-19 exposure among </w:t>
      </w:r>
      <w:r w:rsidRPr="00D03A14">
        <w:rPr>
          <w:rFonts w:ascii="Times New Roman" w:hAnsi="Times New Roman" w:cs="Times New Roman"/>
          <w:szCs w:val="24"/>
          <w:highlight w:val="yellow"/>
        </w:rPr>
        <w:t>[Company Name]</w:t>
      </w:r>
      <w:r w:rsidRPr="00D03A14">
        <w:rPr>
          <w:rFonts w:ascii="Times New Roman" w:hAnsi="Times New Roman" w:cs="Times New Roman"/>
          <w:szCs w:val="24"/>
        </w:rPr>
        <w:t xml:space="preserve"> employees, only business-critical visitors are permitted at any company facility at this time</w:t>
      </w:r>
      <w:r w:rsidR="008B0A5B">
        <w:rPr>
          <w:rFonts w:ascii="Times New Roman" w:hAnsi="Times New Roman" w:cs="Times New Roman"/>
          <w:szCs w:val="24"/>
        </w:rPr>
        <w:t xml:space="preserve"> and will be asked to wear a mask</w:t>
      </w:r>
      <w:r w:rsidRPr="00D03A14">
        <w:rPr>
          <w:rFonts w:ascii="Times New Roman" w:hAnsi="Times New Roman" w:cs="Times New Roman"/>
          <w:szCs w:val="24"/>
        </w:rPr>
        <w:t xml:space="preserve">. All visitors are required to complete the </w:t>
      </w:r>
      <w:r w:rsidRPr="00D03A14">
        <w:rPr>
          <w:rFonts w:ascii="Times New Roman" w:hAnsi="Times New Roman" w:cs="Times New Roman"/>
          <w:i/>
          <w:iCs/>
          <w:szCs w:val="24"/>
          <w:u w:val="single"/>
        </w:rPr>
        <w:t>Work Site Visitor Health Screening</w:t>
      </w:r>
      <w:r w:rsidRPr="00D03A14">
        <w:rPr>
          <w:rFonts w:ascii="Times New Roman" w:hAnsi="Times New Roman" w:cs="Times New Roman"/>
          <w:szCs w:val="24"/>
        </w:rPr>
        <w:t xml:space="preserve"> question</w:t>
      </w:r>
      <w:r>
        <w:rPr>
          <w:rFonts w:ascii="Times New Roman" w:hAnsi="Times New Roman" w:cs="Times New Roman"/>
          <w:szCs w:val="24"/>
        </w:rPr>
        <w:t>naire</w:t>
      </w:r>
      <w:r w:rsidRPr="00D03A14">
        <w:rPr>
          <w:rFonts w:ascii="Times New Roman" w:hAnsi="Times New Roman" w:cs="Times New Roman"/>
          <w:szCs w:val="24"/>
        </w:rPr>
        <w:t xml:space="preserve"> in advance of arriving on the job site to protect everyone in the building.</w:t>
      </w:r>
      <w:r>
        <w:rPr>
          <w:rFonts w:ascii="Times New Roman" w:hAnsi="Times New Roman" w:cs="Times New Roman"/>
          <w:szCs w:val="24"/>
        </w:rPr>
        <w:t xml:space="preserve"> Please, contact your </w:t>
      </w:r>
      <w:r w:rsidR="0030238F">
        <w:rPr>
          <w:rFonts w:ascii="Times New Roman" w:hAnsi="Times New Roman" w:cs="Times New Roman"/>
          <w:szCs w:val="24"/>
          <w:highlight w:val="yellow"/>
        </w:rPr>
        <w:t>s</w:t>
      </w:r>
      <w:r w:rsidRPr="00D03A14">
        <w:rPr>
          <w:rFonts w:ascii="Times New Roman" w:hAnsi="Times New Roman" w:cs="Times New Roman"/>
          <w:szCs w:val="24"/>
          <w:highlight w:val="yellow"/>
        </w:rPr>
        <w:t>upervisor</w:t>
      </w:r>
      <w:r>
        <w:rPr>
          <w:rFonts w:ascii="Times New Roman" w:hAnsi="Times New Roman" w:cs="Times New Roman"/>
          <w:szCs w:val="24"/>
        </w:rPr>
        <w:t xml:space="preserve"> to request a copy of the </w:t>
      </w:r>
      <w:r w:rsidRPr="00D03A14">
        <w:rPr>
          <w:rFonts w:ascii="Times New Roman" w:hAnsi="Times New Roman" w:cs="Times New Roman"/>
          <w:i/>
          <w:iCs/>
          <w:szCs w:val="24"/>
          <w:u w:val="single"/>
        </w:rPr>
        <w:t>Work Site Visitor Health Screening</w:t>
      </w:r>
      <w:r w:rsidRPr="00D03A14">
        <w:rPr>
          <w:rFonts w:ascii="Times New Roman" w:hAnsi="Times New Roman" w:cs="Times New Roman"/>
          <w:szCs w:val="24"/>
        </w:rPr>
        <w:t xml:space="preserve"> question</w:t>
      </w:r>
      <w:r>
        <w:rPr>
          <w:rFonts w:ascii="Times New Roman" w:hAnsi="Times New Roman" w:cs="Times New Roman"/>
          <w:szCs w:val="24"/>
        </w:rPr>
        <w:t>naire</w:t>
      </w:r>
      <w:r w:rsidRPr="00D03A14">
        <w:rPr>
          <w:rFonts w:ascii="Times New Roman" w:hAnsi="Times New Roman" w:cs="Times New Roman"/>
          <w:szCs w:val="24"/>
        </w:rPr>
        <w:t xml:space="preserve"> </w:t>
      </w:r>
      <w:r>
        <w:rPr>
          <w:rFonts w:ascii="Times New Roman" w:hAnsi="Times New Roman" w:cs="Times New Roman"/>
          <w:szCs w:val="24"/>
        </w:rPr>
        <w:t>if needed. Based on the answers provided, access to the Company premises will be approved or denied.</w:t>
      </w:r>
    </w:p>
    <w:p w14:paraId="039AA2B1" w14:textId="77777777" w:rsidR="00D03A14" w:rsidRDefault="00D03A14" w:rsidP="00263DB0">
      <w:pPr>
        <w:shd w:val="clear" w:color="auto" w:fill="FFFFFF"/>
        <w:spacing w:after="0" w:line="276" w:lineRule="auto"/>
        <w:rPr>
          <w:rFonts w:ascii="Times New Roman" w:hAnsi="Times New Roman" w:cs="Times New Roman"/>
          <w:b/>
          <w:bCs/>
          <w:szCs w:val="24"/>
        </w:rPr>
      </w:pPr>
    </w:p>
    <w:p w14:paraId="08DC7319" w14:textId="77777777" w:rsidR="00065DC0" w:rsidRPr="00656163" w:rsidRDefault="00D3383A" w:rsidP="00065DC0">
      <w:pPr>
        <w:shd w:val="clear" w:color="auto" w:fill="FFFFFF"/>
        <w:spacing w:after="0" w:line="276" w:lineRule="auto"/>
        <w:rPr>
          <w:rFonts w:ascii="Times New Roman" w:hAnsi="Times New Roman" w:cs="Times New Roman"/>
          <w:szCs w:val="24"/>
        </w:rPr>
      </w:pPr>
      <w:r w:rsidRPr="00656163">
        <w:rPr>
          <w:rFonts w:ascii="Times New Roman" w:hAnsi="Times New Roman" w:cs="Times New Roman"/>
          <w:szCs w:val="24"/>
        </w:rPr>
        <w:t xml:space="preserve">Because the information about </w:t>
      </w:r>
      <w:r w:rsidR="00B802E1" w:rsidRPr="00656163">
        <w:rPr>
          <w:rFonts w:ascii="Times New Roman" w:hAnsi="Times New Roman" w:cs="Times New Roman"/>
          <w:szCs w:val="24"/>
        </w:rPr>
        <w:t xml:space="preserve">COVID-19 and </w:t>
      </w:r>
      <w:r w:rsidRPr="00656163">
        <w:rPr>
          <w:rFonts w:ascii="Times New Roman" w:hAnsi="Times New Roman" w:cs="Times New Roman"/>
          <w:szCs w:val="24"/>
        </w:rPr>
        <w:t>the response to the COVID-19 pandemic is continually changing, please be advised that this Policy may be revis</w:t>
      </w:r>
      <w:r w:rsidR="00A24710" w:rsidRPr="00656163">
        <w:rPr>
          <w:rFonts w:ascii="Times New Roman" w:hAnsi="Times New Roman" w:cs="Times New Roman"/>
          <w:szCs w:val="24"/>
        </w:rPr>
        <w:t>ed</w:t>
      </w:r>
      <w:r w:rsidRPr="00656163">
        <w:rPr>
          <w:rFonts w:ascii="Times New Roman" w:hAnsi="Times New Roman" w:cs="Times New Roman"/>
          <w:szCs w:val="24"/>
        </w:rPr>
        <w:t xml:space="preserve"> at any time, based on the overall situation and changes in federal, state and/or local laws.</w:t>
      </w:r>
      <w:r w:rsidR="00065DC0" w:rsidRPr="00656163">
        <w:rPr>
          <w:rFonts w:ascii="Times New Roman" w:hAnsi="Times New Roman" w:cs="Times New Roman"/>
          <w:szCs w:val="24"/>
        </w:rPr>
        <w:t xml:space="preserve"> Failure to follow </w:t>
      </w:r>
      <w:r w:rsidR="00065DC0" w:rsidRPr="00656163">
        <w:rPr>
          <w:rFonts w:ascii="Times New Roman" w:hAnsi="Times New Roman" w:cs="Times New Roman"/>
          <w:szCs w:val="24"/>
          <w:lang w:val="en"/>
        </w:rPr>
        <w:t>the above requirements may result in </w:t>
      </w:r>
      <w:r w:rsidR="00065DC0" w:rsidRPr="00656163">
        <w:rPr>
          <w:rFonts w:ascii="Times New Roman" w:hAnsi="Times New Roman" w:cs="Times New Roman"/>
          <w:b/>
          <w:bCs/>
          <w:szCs w:val="24"/>
          <w:lang w:val="en"/>
        </w:rPr>
        <w:t xml:space="preserve">Mandatory Medical Testing, Quarantine, Disciplinary Action, Suspension, </w:t>
      </w:r>
      <w:r w:rsidR="00065DC0" w:rsidRPr="00656163">
        <w:rPr>
          <w:rFonts w:ascii="Times New Roman" w:hAnsi="Times New Roman" w:cs="Times New Roman"/>
          <w:szCs w:val="24"/>
          <w:lang w:val="en"/>
        </w:rPr>
        <w:t>or</w:t>
      </w:r>
      <w:r w:rsidR="00065DC0" w:rsidRPr="00656163">
        <w:rPr>
          <w:rFonts w:ascii="Times New Roman" w:hAnsi="Times New Roman" w:cs="Times New Roman"/>
          <w:b/>
          <w:bCs/>
          <w:szCs w:val="24"/>
          <w:lang w:val="en"/>
        </w:rPr>
        <w:t xml:space="preserve"> Termination</w:t>
      </w:r>
      <w:r w:rsidR="00065DC0" w:rsidRPr="00656163">
        <w:rPr>
          <w:rFonts w:ascii="Times New Roman" w:hAnsi="Times New Roman" w:cs="Times New Roman"/>
          <w:szCs w:val="24"/>
          <w:lang w:val="en"/>
        </w:rPr>
        <w:t>. </w:t>
      </w:r>
      <w:r w:rsidR="00065DC0" w:rsidRPr="00656163">
        <w:rPr>
          <w:rFonts w:ascii="Times New Roman" w:hAnsi="Times New Roman" w:cs="Times New Roman"/>
          <w:szCs w:val="24"/>
        </w:rPr>
        <w:t> </w:t>
      </w:r>
    </w:p>
    <w:p w14:paraId="28D8C923" w14:textId="0C382FD2" w:rsidR="00D3383A" w:rsidRPr="00656163" w:rsidRDefault="00D3383A" w:rsidP="00D3383A">
      <w:pPr>
        <w:shd w:val="clear" w:color="auto" w:fill="FFFFFF"/>
        <w:spacing w:after="0" w:line="276" w:lineRule="auto"/>
        <w:rPr>
          <w:rFonts w:ascii="Times New Roman" w:hAnsi="Times New Roman" w:cs="Times New Roman"/>
          <w:szCs w:val="24"/>
        </w:rPr>
      </w:pPr>
    </w:p>
    <w:p w14:paraId="721F1CF3" w14:textId="06B45D7F" w:rsidR="00F13681" w:rsidRPr="00656163" w:rsidRDefault="00F13681" w:rsidP="00F13681">
      <w:pPr>
        <w:pStyle w:val="Heading1"/>
        <w:rPr>
          <w:rFonts w:eastAsiaTheme="minorHAnsi"/>
          <w:b w:val="0"/>
          <w:sz w:val="24"/>
          <w:szCs w:val="24"/>
        </w:rPr>
      </w:pPr>
      <w:r w:rsidRPr="00656163">
        <w:rPr>
          <w:rFonts w:eastAsiaTheme="minorHAnsi"/>
          <w:b w:val="0"/>
          <w:sz w:val="24"/>
          <w:szCs w:val="24"/>
        </w:rPr>
        <w:t xml:space="preserve">By signing below, you agree to </w:t>
      </w:r>
      <w:r w:rsidR="00B568A2">
        <w:rPr>
          <w:rFonts w:eastAsiaTheme="minorHAnsi"/>
          <w:b w:val="0"/>
          <w:sz w:val="24"/>
          <w:szCs w:val="24"/>
        </w:rPr>
        <w:t>all provisions</w:t>
      </w:r>
      <w:r w:rsidR="00B568A2" w:rsidRPr="00656163">
        <w:rPr>
          <w:rFonts w:eastAsiaTheme="minorHAnsi"/>
          <w:b w:val="0"/>
          <w:sz w:val="24"/>
          <w:szCs w:val="24"/>
        </w:rPr>
        <w:t xml:space="preserve"> </w:t>
      </w:r>
      <w:r w:rsidRPr="00656163">
        <w:rPr>
          <w:rFonts w:eastAsiaTheme="minorHAnsi"/>
          <w:b w:val="0"/>
          <w:sz w:val="24"/>
          <w:szCs w:val="24"/>
        </w:rPr>
        <w:t xml:space="preserve">covered in this </w:t>
      </w:r>
      <w:r w:rsidR="00276BCB">
        <w:rPr>
          <w:rFonts w:eastAsiaTheme="minorHAnsi"/>
          <w:b w:val="0"/>
          <w:sz w:val="24"/>
          <w:szCs w:val="24"/>
        </w:rPr>
        <w:t>policy</w:t>
      </w:r>
      <w:r w:rsidRPr="00656163">
        <w:rPr>
          <w:rFonts w:eastAsiaTheme="minorHAnsi"/>
          <w:b w:val="0"/>
          <w:sz w:val="24"/>
          <w:szCs w:val="24"/>
        </w:rPr>
        <w:t>.</w:t>
      </w:r>
    </w:p>
    <w:p w14:paraId="2EA69249" w14:textId="77777777" w:rsidR="00F13681" w:rsidRPr="00656163" w:rsidRDefault="00F13681" w:rsidP="00F13681">
      <w:pPr>
        <w:rPr>
          <w:rFonts w:ascii="Times New Roman" w:hAnsi="Times New Roman" w:cs="Times New Roman"/>
          <w:szCs w:val="24"/>
        </w:rPr>
      </w:pPr>
    </w:p>
    <w:p w14:paraId="4746C5AC" w14:textId="66741AFD" w:rsidR="00F13681" w:rsidRPr="00656163" w:rsidRDefault="00F13681" w:rsidP="00CD0DEC">
      <w:pPr>
        <w:spacing w:after="0"/>
        <w:rPr>
          <w:rFonts w:ascii="Times New Roman" w:hAnsi="Times New Roman" w:cs="Times New Roman"/>
          <w:szCs w:val="24"/>
        </w:rPr>
      </w:pPr>
      <w:r w:rsidRPr="00656163">
        <w:rPr>
          <w:rFonts w:ascii="Times New Roman" w:hAnsi="Times New Roman" w:cs="Times New Roman"/>
          <w:szCs w:val="24"/>
        </w:rPr>
        <w:t>____________________________________________________</w:t>
      </w:r>
      <w:r w:rsidRPr="00656163">
        <w:rPr>
          <w:rFonts w:ascii="Times New Roman" w:hAnsi="Times New Roman" w:cs="Times New Roman"/>
          <w:szCs w:val="24"/>
        </w:rPr>
        <w:tab/>
      </w:r>
      <w:r w:rsidRPr="00656163">
        <w:rPr>
          <w:rFonts w:ascii="Times New Roman" w:hAnsi="Times New Roman" w:cs="Times New Roman"/>
          <w:szCs w:val="24"/>
        </w:rPr>
        <w:tab/>
      </w:r>
      <w:r w:rsidRPr="00656163">
        <w:rPr>
          <w:rFonts w:ascii="Times New Roman" w:hAnsi="Times New Roman" w:cs="Times New Roman"/>
          <w:szCs w:val="24"/>
        </w:rPr>
        <w:tab/>
      </w:r>
    </w:p>
    <w:p w14:paraId="48D6983B" w14:textId="77777777" w:rsidR="00276BCB" w:rsidRDefault="00F13681" w:rsidP="00CD0DEC">
      <w:pPr>
        <w:rPr>
          <w:rFonts w:ascii="Times New Roman" w:hAnsi="Times New Roman" w:cs="Times New Roman"/>
          <w:szCs w:val="24"/>
        </w:rPr>
      </w:pPr>
      <w:r w:rsidRPr="00656163">
        <w:rPr>
          <w:rFonts w:ascii="Times New Roman" w:hAnsi="Times New Roman" w:cs="Times New Roman"/>
          <w:szCs w:val="24"/>
        </w:rPr>
        <w:t>EMPLOYEE NAME (PRINTED)</w:t>
      </w:r>
      <w:r w:rsidRPr="00656163">
        <w:rPr>
          <w:rFonts w:ascii="Times New Roman" w:hAnsi="Times New Roman" w:cs="Times New Roman"/>
          <w:szCs w:val="24"/>
        </w:rPr>
        <w:tab/>
      </w:r>
      <w:r w:rsidRPr="00656163">
        <w:rPr>
          <w:rFonts w:ascii="Times New Roman" w:hAnsi="Times New Roman" w:cs="Times New Roman"/>
          <w:szCs w:val="24"/>
        </w:rPr>
        <w:tab/>
      </w:r>
    </w:p>
    <w:p w14:paraId="31DCC9A1" w14:textId="0F3C4A5C" w:rsidR="00276BCB" w:rsidRDefault="00276BCB" w:rsidP="00CD0DEC">
      <w:pPr>
        <w:spacing w:after="0"/>
        <w:rPr>
          <w:rFonts w:ascii="Times New Roman" w:hAnsi="Times New Roman" w:cs="Times New Roman"/>
          <w:szCs w:val="24"/>
        </w:rPr>
      </w:pPr>
      <w:r w:rsidRPr="00656163">
        <w:rPr>
          <w:rFonts w:ascii="Times New Roman" w:hAnsi="Times New Roman" w:cs="Times New Roman"/>
          <w:szCs w:val="24"/>
        </w:rPr>
        <w:lastRenderedPageBreak/>
        <w:t>_______________</w:t>
      </w:r>
    </w:p>
    <w:p w14:paraId="011A3872" w14:textId="599927BE" w:rsidR="00F13681" w:rsidRPr="00656163" w:rsidRDefault="00F13681" w:rsidP="00CD0DEC">
      <w:pPr>
        <w:rPr>
          <w:rFonts w:ascii="Times New Roman" w:hAnsi="Times New Roman" w:cs="Times New Roman"/>
          <w:szCs w:val="24"/>
        </w:rPr>
      </w:pPr>
      <w:r w:rsidRPr="00656163">
        <w:rPr>
          <w:rFonts w:ascii="Times New Roman" w:hAnsi="Times New Roman" w:cs="Times New Roman"/>
          <w:szCs w:val="24"/>
        </w:rPr>
        <w:t>DATE</w:t>
      </w:r>
    </w:p>
    <w:p w14:paraId="23D6B0BB" w14:textId="27C16D4C" w:rsidR="00F13681" w:rsidRPr="00656163" w:rsidRDefault="00F13681" w:rsidP="00CD0DEC">
      <w:pPr>
        <w:spacing w:after="0"/>
        <w:rPr>
          <w:rFonts w:ascii="Times New Roman" w:hAnsi="Times New Roman" w:cs="Times New Roman"/>
          <w:szCs w:val="24"/>
        </w:rPr>
      </w:pPr>
      <w:r w:rsidRPr="00656163">
        <w:rPr>
          <w:rFonts w:ascii="Times New Roman" w:hAnsi="Times New Roman" w:cs="Times New Roman"/>
          <w:szCs w:val="24"/>
        </w:rPr>
        <w:t>_____________________________________________________</w:t>
      </w:r>
    </w:p>
    <w:p w14:paraId="7E46B039" w14:textId="77777777" w:rsidR="00F13681" w:rsidRPr="00656163" w:rsidRDefault="00F13681" w:rsidP="00CD0DEC">
      <w:pPr>
        <w:rPr>
          <w:rFonts w:ascii="Times New Roman" w:hAnsi="Times New Roman" w:cs="Times New Roman"/>
          <w:szCs w:val="24"/>
        </w:rPr>
      </w:pPr>
      <w:r w:rsidRPr="00656163">
        <w:rPr>
          <w:rFonts w:ascii="Times New Roman" w:hAnsi="Times New Roman" w:cs="Times New Roman"/>
          <w:szCs w:val="24"/>
        </w:rPr>
        <w:t>EMPLOYEE SIGNATURE</w:t>
      </w:r>
    </w:p>
    <w:p w14:paraId="2943B4C3" w14:textId="0492701D" w:rsidR="00F13681" w:rsidRPr="00656163" w:rsidRDefault="00F13681" w:rsidP="00CD0DEC">
      <w:pPr>
        <w:spacing w:after="0"/>
        <w:rPr>
          <w:rFonts w:ascii="Times New Roman" w:hAnsi="Times New Roman" w:cs="Times New Roman"/>
          <w:szCs w:val="24"/>
        </w:rPr>
      </w:pPr>
      <w:r w:rsidRPr="00656163">
        <w:rPr>
          <w:rFonts w:ascii="Times New Roman" w:hAnsi="Times New Roman" w:cs="Times New Roman"/>
          <w:szCs w:val="24"/>
        </w:rPr>
        <w:t>_____________________________________________________</w:t>
      </w:r>
    </w:p>
    <w:p w14:paraId="257A69CB" w14:textId="77777777" w:rsidR="00F13681" w:rsidRPr="00656163" w:rsidRDefault="00F13681" w:rsidP="00CD0DEC">
      <w:pPr>
        <w:spacing w:after="0"/>
        <w:rPr>
          <w:rFonts w:ascii="Times New Roman" w:hAnsi="Times New Roman" w:cs="Times New Roman"/>
          <w:szCs w:val="24"/>
        </w:rPr>
      </w:pPr>
      <w:r w:rsidRPr="00656163">
        <w:rPr>
          <w:rFonts w:ascii="Times New Roman" w:hAnsi="Times New Roman" w:cs="Times New Roman"/>
          <w:szCs w:val="24"/>
        </w:rPr>
        <w:t>MANAGER/SUPERVISOR/HR SIGNATURE</w:t>
      </w:r>
    </w:p>
    <w:p w14:paraId="7D42435C" w14:textId="62697C96" w:rsidR="00F13681" w:rsidRDefault="00F13681" w:rsidP="00D3383A">
      <w:pPr>
        <w:shd w:val="clear" w:color="auto" w:fill="FFFFFF"/>
        <w:spacing w:after="0" w:line="276" w:lineRule="auto"/>
        <w:rPr>
          <w:rFonts w:ascii="Times New Roman" w:hAnsi="Times New Roman" w:cs="Times New Roman"/>
          <w:szCs w:val="24"/>
        </w:rPr>
      </w:pPr>
    </w:p>
    <w:p w14:paraId="03DD6282" w14:textId="5F18CACC" w:rsidR="00BD5504" w:rsidRDefault="00BD5504" w:rsidP="00D3383A">
      <w:pPr>
        <w:shd w:val="clear" w:color="auto" w:fill="FFFFFF"/>
        <w:spacing w:after="0" w:line="276" w:lineRule="auto"/>
        <w:rPr>
          <w:rFonts w:ascii="Times New Roman" w:hAnsi="Times New Roman" w:cs="Times New Roman"/>
          <w:szCs w:val="24"/>
        </w:rPr>
      </w:pPr>
    </w:p>
    <w:p w14:paraId="5528EF71" w14:textId="1E769B25" w:rsidR="00BD5504" w:rsidRDefault="00BD5504" w:rsidP="00D3383A">
      <w:pPr>
        <w:shd w:val="clear" w:color="auto" w:fill="FFFFFF"/>
        <w:spacing w:after="0" w:line="276" w:lineRule="auto"/>
        <w:rPr>
          <w:rFonts w:ascii="Times New Roman" w:hAnsi="Times New Roman" w:cs="Times New Roman"/>
          <w:szCs w:val="24"/>
        </w:rPr>
      </w:pPr>
    </w:p>
    <w:p w14:paraId="31E98161" w14:textId="77777777" w:rsidR="00BD5504" w:rsidRPr="00BD5504" w:rsidRDefault="00BD5504" w:rsidP="00BD5504">
      <w:pPr>
        <w:jc w:val="center"/>
        <w:rPr>
          <w:rFonts w:ascii="Times New Roman" w:eastAsia="Calibri" w:hAnsi="Times New Roman" w:cs="Times New Roman"/>
          <w:color w:val="A6A6A6"/>
          <w:szCs w:val="24"/>
        </w:rPr>
      </w:pPr>
      <w:r w:rsidRPr="00BD5504">
        <w:rPr>
          <w:rFonts w:ascii="Times New Roman" w:eastAsia="Calibri" w:hAnsi="Times New Roman" w:cs="Times New Roman"/>
          <w:color w:val="A6A6A6"/>
          <w:szCs w:val="24"/>
        </w:rPr>
        <w:t>[Insert Company Name and Logo, as desired]</w:t>
      </w:r>
    </w:p>
    <w:p w14:paraId="66153C07" w14:textId="77777777" w:rsidR="00BD5504" w:rsidRPr="00BD5504" w:rsidRDefault="00BD5504" w:rsidP="00BD5504">
      <w:pPr>
        <w:rPr>
          <w:rFonts w:ascii="Times New Roman" w:eastAsia="Calibri" w:hAnsi="Times New Roman" w:cs="Times New Roman"/>
          <w:szCs w:val="24"/>
        </w:rPr>
      </w:pPr>
    </w:p>
    <w:p w14:paraId="57ACD7EC" w14:textId="77777777" w:rsidR="00BD5504" w:rsidRPr="00BD5504" w:rsidRDefault="00BD5504" w:rsidP="00BD5504">
      <w:pPr>
        <w:jc w:val="center"/>
        <w:rPr>
          <w:rFonts w:ascii="Times New Roman" w:eastAsia="Calibri" w:hAnsi="Times New Roman" w:cs="Times New Roman"/>
          <w:b/>
          <w:bCs/>
          <w:szCs w:val="24"/>
        </w:rPr>
      </w:pPr>
      <w:r w:rsidRPr="00BD5504">
        <w:rPr>
          <w:rFonts w:ascii="Times New Roman" w:eastAsia="Calibri" w:hAnsi="Times New Roman" w:cs="Times New Roman"/>
          <w:b/>
          <w:bCs/>
          <w:szCs w:val="24"/>
        </w:rPr>
        <w:t>Work Site Visitor Health Screening</w:t>
      </w:r>
    </w:p>
    <w:p w14:paraId="1CE44A7C" w14:textId="77777777" w:rsidR="00BD5504" w:rsidRPr="00BD5504" w:rsidRDefault="00BD5504" w:rsidP="00BD5504">
      <w:pPr>
        <w:rPr>
          <w:rFonts w:ascii="Times New Roman" w:hAnsi="Times New Roman" w:cs="Times New Roman"/>
          <w:szCs w:val="24"/>
        </w:rPr>
      </w:pPr>
      <w:proofErr w:type="gramStart"/>
      <w:r w:rsidRPr="00BD5504">
        <w:rPr>
          <w:rFonts w:ascii="Times New Roman" w:hAnsi="Times New Roman" w:cs="Times New Roman"/>
          <w:szCs w:val="24"/>
        </w:rPr>
        <w:t>In an effort to</w:t>
      </w:r>
      <w:proofErr w:type="gramEnd"/>
      <w:r w:rsidRPr="00BD5504">
        <w:rPr>
          <w:rFonts w:ascii="Times New Roman" w:hAnsi="Times New Roman" w:cs="Times New Roman"/>
          <w:szCs w:val="24"/>
        </w:rPr>
        <w:t xml:space="preserve"> reduce the risk of COVID-19 exposure among [Company Name] employees, only business-critical visitors are permitted at any company facility at this time. All visitors are required to complete the following questions in advance of arriving on the job site to protect everyone in the building.</w:t>
      </w:r>
    </w:p>
    <w:p w14:paraId="7D0A310A" w14:textId="77777777" w:rsidR="00BD5504" w:rsidRPr="00BD5504" w:rsidRDefault="00BD5504" w:rsidP="00BD5504">
      <w:pPr>
        <w:spacing w:after="0"/>
        <w:rPr>
          <w:rFonts w:ascii="Times New Roman" w:hAnsi="Times New Roman" w:cs="Times New Roman"/>
          <w:szCs w:val="24"/>
        </w:rPr>
      </w:pPr>
    </w:p>
    <w:p w14:paraId="0B083D1B" w14:textId="6B1E7BBF" w:rsidR="00BD5504" w:rsidRPr="00BD5504" w:rsidRDefault="00BD5504" w:rsidP="00BD5504">
      <w:pPr>
        <w:spacing w:after="0"/>
        <w:rPr>
          <w:rFonts w:ascii="Times New Roman" w:hAnsi="Times New Roman" w:cs="Times New Roman"/>
          <w:szCs w:val="24"/>
        </w:rPr>
      </w:pPr>
      <w:r w:rsidRPr="00BD5504">
        <w:rPr>
          <w:rFonts w:ascii="Times New Roman" w:hAnsi="Times New Roman" w:cs="Times New Roman"/>
          <w:szCs w:val="24"/>
        </w:rPr>
        <w:t xml:space="preserve">________________________     </w:t>
      </w:r>
      <w:r>
        <w:rPr>
          <w:rFonts w:ascii="Times New Roman" w:hAnsi="Times New Roman" w:cs="Times New Roman"/>
          <w:szCs w:val="24"/>
        </w:rPr>
        <w:t xml:space="preserve">       </w:t>
      </w:r>
      <w:r w:rsidRPr="00BD5504">
        <w:rPr>
          <w:rFonts w:ascii="Times New Roman" w:hAnsi="Times New Roman" w:cs="Times New Roman"/>
          <w:szCs w:val="24"/>
        </w:rPr>
        <w:t xml:space="preserve"> ________________________      ____________________</w:t>
      </w:r>
    </w:p>
    <w:p w14:paraId="561CDAA5" w14:textId="2C07D419" w:rsidR="00BD5504" w:rsidRPr="00BD5504" w:rsidRDefault="00BD5504" w:rsidP="00BD5504">
      <w:pPr>
        <w:spacing w:after="0"/>
        <w:rPr>
          <w:rFonts w:ascii="Times New Roman" w:hAnsi="Times New Roman" w:cs="Times New Roman"/>
          <w:szCs w:val="24"/>
        </w:rPr>
      </w:pPr>
      <w:r w:rsidRPr="00BD5504">
        <w:rPr>
          <w:rFonts w:ascii="Times New Roman" w:hAnsi="Times New Roman" w:cs="Times New Roman"/>
          <w:szCs w:val="24"/>
        </w:rPr>
        <w:t>Printed Name and Last Name              Company/Organization Name      Personal Phone Number</w:t>
      </w:r>
    </w:p>
    <w:p w14:paraId="1F6C8B18" w14:textId="77777777" w:rsidR="00BD5504" w:rsidRPr="00BD5504" w:rsidRDefault="00BD5504" w:rsidP="00BD5504">
      <w:pPr>
        <w:spacing w:after="0"/>
        <w:rPr>
          <w:rFonts w:ascii="Times New Roman" w:eastAsia="Calibri" w:hAnsi="Times New Roman" w:cs="Times New Roman"/>
          <w:color w:val="212121"/>
          <w:szCs w:val="24"/>
        </w:rPr>
      </w:pPr>
    </w:p>
    <w:p w14:paraId="2220C820" w14:textId="77777777" w:rsidR="00BD5504" w:rsidRPr="00BD5504" w:rsidRDefault="00BD5504" w:rsidP="00BD5504">
      <w:pPr>
        <w:tabs>
          <w:tab w:val="left" w:pos="852"/>
        </w:tabs>
        <w:spacing w:after="0"/>
        <w:rPr>
          <w:rFonts w:ascii="Times New Roman" w:hAnsi="Times New Roman" w:cs="Times New Roman"/>
          <w:szCs w:val="24"/>
        </w:rPr>
      </w:pPr>
    </w:p>
    <w:p w14:paraId="5EAA3423" w14:textId="77777777" w:rsidR="00BD5504" w:rsidRPr="00BD5504" w:rsidRDefault="00BD5504" w:rsidP="00BD5504">
      <w:pPr>
        <w:pStyle w:val="ListParagraph"/>
        <w:numPr>
          <w:ilvl w:val="0"/>
          <w:numId w:val="10"/>
        </w:numPr>
        <w:tabs>
          <w:tab w:val="left" w:pos="852"/>
        </w:tabs>
        <w:spacing w:after="0"/>
        <w:ind w:left="360"/>
        <w:rPr>
          <w:rFonts w:ascii="Times New Roman" w:hAnsi="Times New Roman" w:cs="Times New Roman"/>
          <w:szCs w:val="24"/>
        </w:rPr>
      </w:pPr>
      <w:r w:rsidRPr="00BD5504">
        <w:rPr>
          <w:rFonts w:ascii="Times New Roman" w:hAnsi="Times New Roman" w:cs="Times New Roman"/>
          <w:szCs w:val="24"/>
        </w:rPr>
        <w:t>Have you been traveling nationally or internationally or have been in close contact with anyone who has traveled within the last 14 days?</w:t>
      </w:r>
    </w:p>
    <w:p w14:paraId="429F0B9D" w14:textId="77777777" w:rsidR="00BD5504" w:rsidRPr="00BD5504" w:rsidRDefault="00C04140" w:rsidP="00BD5504">
      <w:pPr>
        <w:ind w:firstLine="360"/>
        <w:rPr>
          <w:rFonts w:ascii="Times New Roman" w:hAnsi="Times New Roman" w:cs="Times New Roman"/>
          <w:szCs w:val="24"/>
        </w:rPr>
      </w:pPr>
      <w:sdt>
        <w:sdtPr>
          <w:rPr>
            <w:rFonts w:ascii="Times New Roman" w:eastAsia="MS Gothic" w:hAnsi="Times New Roman" w:cs="Times New Roman"/>
            <w:szCs w:val="24"/>
          </w:rPr>
          <w:id w:val="1801733186"/>
          <w14:checkbox>
            <w14:checked w14:val="0"/>
            <w14:checkedState w14:val="2612" w14:font="MS Gothic"/>
            <w14:uncheckedState w14:val="2610" w14:font="MS Gothic"/>
          </w14:checkbox>
        </w:sdtPr>
        <w:sdtEndPr/>
        <w:sdtContent>
          <w:r w:rsidR="00BD5504" w:rsidRPr="00BD5504">
            <w:rPr>
              <w:rFonts w:ascii="Segoe UI Symbol" w:eastAsia="MS Gothic" w:hAnsi="Segoe UI Symbol" w:cs="Segoe UI Symbol"/>
              <w:szCs w:val="24"/>
            </w:rPr>
            <w:t>☐</w:t>
          </w:r>
        </w:sdtContent>
      </w:sdt>
      <w:r w:rsidR="00BD5504" w:rsidRPr="00BD5504">
        <w:rPr>
          <w:rFonts w:ascii="Times New Roman" w:hAnsi="Times New Roman" w:cs="Times New Roman"/>
          <w:szCs w:val="24"/>
        </w:rPr>
        <w:t xml:space="preserve"> Yes </w:t>
      </w:r>
      <w:sdt>
        <w:sdtPr>
          <w:rPr>
            <w:rFonts w:ascii="Times New Roman" w:hAnsi="Times New Roman" w:cs="Times New Roman"/>
            <w:szCs w:val="24"/>
          </w:rPr>
          <w:id w:val="1637990452"/>
          <w14:checkbox>
            <w14:checked w14:val="0"/>
            <w14:checkedState w14:val="2612" w14:font="MS Gothic"/>
            <w14:uncheckedState w14:val="2610" w14:font="MS Gothic"/>
          </w14:checkbox>
        </w:sdtPr>
        <w:sdtEndPr/>
        <w:sdtContent>
          <w:r w:rsidR="00BD5504" w:rsidRPr="00BD5504">
            <w:rPr>
              <w:rFonts w:ascii="Segoe UI Symbol" w:eastAsia="MS Gothic" w:hAnsi="Segoe UI Symbol" w:cs="Segoe UI Symbol"/>
              <w:szCs w:val="24"/>
            </w:rPr>
            <w:t>☐</w:t>
          </w:r>
        </w:sdtContent>
      </w:sdt>
      <w:r w:rsidR="00BD5504" w:rsidRPr="00BD5504">
        <w:rPr>
          <w:rFonts w:ascii="Times New Roman" w:hAnsi="Times New Roman" w:cs="Times New Roman"/>
          <w:szCs w:val="24"/>
        </w:rPr>
        <w:t xml:space="preserve"> No </w:t>
      </w:r>
    </w:p>
    <w:p w14:paraId="6A8D6B43" w14:textId="4763DF6A" w:rsidR="00BD5504" w:rsidRPr="00BD5504" w:rsidRDefault="00BD5504" w:rsidP="00BD5504">
      <w:pPr>
        <w:ind w:firstLine="360"/>
        <w:rPr>
          <w:rFonts w:ascii="Times New Roman" w:hAnsi="Times New Roman" w:cs="Times New Roman"/>
          <w:szCs w:val="24"/>
        </w:rPr>
      </w:pPr>
      <w:r w:rsidRPr="00BD5504">
        <w:rPr>
          <w:rFonts w:ascii="Times New Roman" w:hAnsi="Times New Roman" w:cs="Times New Roman"/>
          <w:szCs w:val="24"/>
        </w:rPr>
        <w:t>If YES, please indicate the name of the State or Country visited ________________</w:t>
      </w:r>
    </w:p>
    <w:p w14:paraId="4E58D264" w14:textId="77777777" w:rsidR="00BD5504" w:rsidRPr="00BD5504" w:rsidRDefault="00BD5504" w:rsidP="00BD5504">
      <w:pPr>
        <w:pStyle w:val="ListParagraph"/>
        <w:tabs>
          <w:tab w:val="left" w:pos="852"/>
        </w:tabs>
        <w:spacing w:after="0"/>
        <w:ind w:left="360"/>
        <w:rPr>
          <w:rFonts w:ascii="Times New Roman" w:hAnsi="Times New Roman" w:cs="Times New Roman"/>
          <w:szCs w:val="24"/>
        </w:rPr>
      </w:pPr>
    </w:p>
    <w:p w14:paraId="408C1321" w14:textId="77777777" w:rsidR="00BD5504" w:rsidRPr="00BD5504" w:rsidRDefault="00BD5504" w:rsidP="00BD5504">
      <w:pPr>
        <w:pStyle w:val="ListParagraph"/>
        <w:numPr>
          <w:ilvl w:val="0"/>
          <w:numId w:val="10"/>
        </w:numPr>
        <w:tabs>
          <w:tab w:val="left" w:pos="852"/>
        </w:tabs>
        <w:spacing w:after="0"/>
        <w:ind w:left="360"/>
        <w:rPr>
          <w:rFonts w:ascii="Times New Roman" w:hAnsi="Times New Roman" w:cs="Times New Roman"/>
          <w:szCs w:val="24"/>
        </w:rPr>
      </w:pPr>
      <w:r w:rsidRPr="00BD5504">
        <w:rPr>
          <w:rFonts w:ascii="Times New Roman" w:hAnsi="Times New Roman" w:cs="Times New Roman"/>
          <w:szCs w:val="24"/>
        </w:rPr>
        <w:t>Have you experienced any cold or flu-like symptoms in the last 14 days (to include fever, cough, sore throat, respiratory illness, difficulty breathing)?</w:t>
      </w:r>
    </w:p>
    <w:p w14:paraId="58C6B9CB" w14:textId="77777777" w:rsidR="00BD5504" w:rsidRPr="00BD5504" w:rsidRDefault="00C04140" w:rsidP="00BD5504">
      <w:pPr>
        <w:ind w:firstLine="360"/>
        <w:rPr>
          <w:rFonts w:ascii="Times New Roman" w:eastAsia="MS Gothic" w:hAnsi="Times New Roman" w:cs="Times New Roman"/>
          <w:szCs w:val="24"/>
        </w:rPr>
      </w:pPr>
      <w:sdt>
        <w:sdtPr>
          <w:rPr>
            <w:rFonts w:ascii="Times New Roman" w:eastAsia="MS Gothic" w:hAnsi="Times New Roman" w:cs="Times New Roman"/>
            <w:szCs w:val="24"/>
          </w:rPr>
          <w:id w:val="-1144666284"/>
          <w14:checkbox>
            <w14:checked w14:val="0"/>
            <w14:checkedState w14:val="2612" w14:font="MS Gothic"/>
            <w14:uncheckedState w14:val="2610" w14:font="MS Gothic"/>
          </w14:checkbox>
        </w:sdtPr>
        <w:sdtEndPr/>
        <w:sdtContent>
          <w:r w:rsidR="00BD5504" w:rsidRPr="00BD5504">
            <w:rPr>
              <w:rFonts w:ascii="Segoe UI Symbol" w:eastAsia="MS Gothic" w:hAnsi="Segoe UI Symbol" w:cs="Segoe UI Symbol"/>
              <w:szCs w:val="24"/>
            </w:rPr>
            <w:t>☐</w:t>
          </w:r>
        </w:sdtContent>
      </w:sdt>
      <w:r w:rsidR="00BD5504" w:rsidRPr="00BD5504">
        <w:rPr>
          <w:rFonts w:ascii="Times New Roman" w:eastAsia="MS Gothic" w:hAnsi="Times New Roman" w:cs="Times New Roman"/>
          <w:szCs w:val="24"/>
        </w:rPr>
        <w:t xml:space="preserve"> Yes </w:t>
      </w:r>
      <w:sdt>
        <w:sdtPr>
          <w:rPr>
            <w:rFonts w:ascii="Times New Roman" w:eastAsia="MS Gothic" w:hAnsi="Times New Roman" w:cs="Times New Roman"/>
            <w:szCs w:val="24"/>
          </w:rPr>
          <w:id w:val="1360085752"/>
          <w14:checkbox>
            <w14:checked w14:val="0"/>
            <w14:checkedState w14:val="2612" w14:font="MS Gothic"/>
            <w14:uncheckedState w14:val="2610" w14:font="MS Gothic"/>
          </w14:checkbox>
        </w:sdtPr>
        <w:sdtEndPr/>
        <w:sdtContent>
          <w:r w:rsidR="00BD5504" w:rsidRPr="00BD5504">
            <w:rPr>
              <w:rFonts w:ascii="Segoe UI Symbol" w:eastAsia="MS Gothic" w:hAnsi="Segoe UI Symbol" w:cs="Segoe UI Symbol"/>
              <w:szCs w:val="24"/>
            </w:rPr>
            <w:t>☐</w:t>
          </w:r>
        </w:sdtContent>
      </w:sdt>
      <w:r w:rsidR="00BD5504" w:rsidRPr="00BD5504">
        <w:rPr>
          <w:rFonts w:ascii="Times New Roman" w:eastAsia="MS Gothic" w:hAnsi="Times New Roman" w:cs="Times New Roman"/>
          <w:szCs w:val="24"/>
        </w:rPr>
        <w:t xml:space="preserve"> No </w:t>
      </w:r>
    </w:p>
    <w:p w14:paraId="5AD294A9" w14:textId="77777777" w:rsidR="00BD5504" w:rsidRPr="00BD5504" w:rsidRDefault="00BD5504" w:rsidP="00BD5504">
      <w:pPr>
        <w:pStyle w:val="ListParagraph"/>
        <w:tabs>
          <w:tab w:val="left" w:pos="852"/>
        </w:tabs>
        <w:spacing w:after="0"/>
        <w:ind w:left="360"/>
        <w:rPr>
          <w:rFonts w:ascii="Times New Roman" w:hAnsi="Times New Roman" w:cs="Times New Roman"/>
          <w:szCs w:val="24"/>
        </w:rPr>
      </w:pPr>
    </w:p>
    <w:p w14:paraId="5B9DF128" w14:textId="77777777" w:rsidR="00BD5504" w:rsidRPr="00BD5504" w:rsidRDefault="00BD5504" w:rsidP="00BD5504">
      <w:pPr>
        <w:pStyle w:val="ListParagraph"/>
        <w:numPr>
          <w:ilvl w:val="0"/>
          <w:numId w:val="10"/>
        </w:numPr>
        <w:tabs>
          <w:tab w:val="left" w:pos="852"/>
        </w:tabs>
        <w:spacing w:after="0"/>
        <w:ind w:left="360"/>
        <w:rPr>
          <w:rFonts w:ascii="Times New Roman" w:hAnsi="Times New Roman" w:cs="Times New Roman"/>
          <w:szCs w:val="24"/>
        </w:rPr>
      </w:pPr>
      <w:r w:rsidRPr="00BD5504">
        <w:rPr>
          <w:rFonts w:ascii="Times New Roman" w:hAnsi="Times New Roman" w:cs="Times New Roman"/>
          <w:szCs w:val="24"/>
        </w:rPr>
        <w:t>Have you had close contact with or cared for someone diagnosed with COVID-19 within the last 14 days?</w:t>
      </w:r>
    </w:p>
    <w:p w14:paraId="55397C99" w14:textId="77777777" w:rsidR="00BD5504" w:rsidRPr="00BD5504" w:rsidRDefault="00C04140" w:rsidP="00BD5504">
      <w:pPr>
        <w:ind w:firstLine="360"/>
        <w:rPr>
          <w:rFonts w:ascii="Times New Roman" w:eastAsia="MS Gothic" w:hAnsi="Times New Roman" w:cs="Times New Roman"/>
          <w:szCs w:val="24"/>
        </w:rPr>
      </w:pPr>
      <w:sdt>
        <w:sdtPr>
          <w:rPr>
            <w:rFonts w:ascii="Times New Roman" w:eastAsia="MS Gothic" w:hAnsi="Times New Roman" w:cs="Times New Roman"/>
            <w:szCs w:val="24"/>
          </w:rPr>
          <w:id w:val="-49532867"/>
          <w14:checkbox>
            <w14:checked w14:val="0"/>
            <w14:checkedState w14:val="2612" w14:font="MS Gothic"/>
            <w14:uncheckedState w14:val="2610" w14:font="MS Gothic"/>
          </w14:checkbox>
        </w:sdtPr>
        <w:sdtEndPr/>
        <w:sdtContent>
          <w:r w:rsidR="00BD5504" w:rsidRPr="00BD5504">
            <w:rPr>
              <w:rFonts w:ascii="Segoe UI Symbol" w:eastAsia="MS Gothic" w:hAnsi="Segoe UI Symbol" w:cs="Segoe UI Symbol"/>
              <w:szCs w:val="24"/>
            </w:rPr>
            <w:t>☐</w:t>
          </w:r>
        </w:sdtContent>
      </w:sdt>
      <w:r w:rsidR="00BD5504" w:rsidRPr="00BD5504">
        <w:rPr>
          <w:rFonts w:ascii="Times New Roman" w:eastAsia="MS Gothic" w:hAnsi="Times New Roman" w:cs="Times New Roman"/>
          <w:szCs w:val="24"/>
        </w:rPr>
        <w:t xml:space="preserve"> Yes </w:t>
      </w:r>
      <w:sdt>
        <w:sdtPr>
          <w:rPr>
            <w:rFonts w:ascii="Times New Roman" w:eastAsia="MS Gothic" w:hAnsi="Times New Roman" w:cs="Times New Roman"/>
            <w:szCs w:val="24"/>
          </w:rPr>
          <w:id w:val="-687829838"/>
          <w14:checkbox>
            <w14:checked w14:val="0"/>
            <w14:checkedState w14:val="2612" w14:font="MS Gothic"/>
            <w14:uncheckedState w14:val="2610" w14:font="MS Gothic"/>
          </w14:checkbox>
        </w:sdtPr>
        <w:sdtEndPr/>
        <w:sdtContent>
          <w:r w:rsidR="00BD5504" w:rsidRPr="00BD5504">
            <w:rPr>
              <w:rFonts w:ascii="Segoe UI Symbol" w:eastAsia="MS Gothic" w:hAnsi="Segoe UI Symbol" w:cs="Segoe UI Symbol"/>
              <w:szCs w:val="24"/>
            </w:rPr>
            <w:t>☐</w:t>
          </w:r>
        </w:sdtContent>
      </w:sdt>
      <w:r w:rsidR="00BD5504" w:rsidRPr="00BD5504">
        <w:rPr>
          <w:rFonts w:ascii="Times New Roman" w:eastAsia="MS Gothic" w:hAnsi="Times New Roman" w:cs="Times New Roman"/>
          <w:szCs w:val="24"/>
        </w:rPr>
        <w:t xml:space="preserve"> No </w:t>
      </w:r>
    </w:p>
    <w:p w14:paraId="25E18192" w14:textId="77777777" w:rsidR="00BD5504" w:rsidRPr="00BD5504" w:rsidRDefault="00BD5504" w:rsidP="00BD5504">
      <w:pPr>
        <w:tabs>
          <w:tab w:val="left" w:pos="852"/>
        </w:tabs>
        <w:spacing w:after="0"/>
        <w:rPr>
          <w:rFonts w:ascii="Times New Roman" w:hAnsi="Times New Roman" w:cs="Times New Roman"/>
          <w:b/>
          <w:bCs/>
          <w:szCs w:val="24"/>
        </w:rPr>
      </w:pPr>
    </w:p>
    <w:p w14:paraId="57348D50" w14:textId="77777777" w:rsidR="00BD5504" w:rsidRPr="00BD5504" w:rsidRDefault="00BD5504" w:rsidP="00BD5504">
      <w:pPr>
        <w:tabs>
          <w:tab w:val="left" w:pos="852"/>
        </w:tabs>
        <w:spacing w:after="0"/>
        <w:rPr>
          <w:rFonts w:ascii="Times New Roman" w:hAnsi="Times New Roman" w:cs="Times New Roman"/>
          <w:szCs w:val="24"/>
        </w:rPr>
      </w:pPr>
      <w:r w:rsidRPr="00BD5504">
        <w:rPr>
          <w:rFonts w:ascii="Times New Roman" w:hAnsi="Times New Roman" w:cs="Times New Roman"/>
          <w:szCs w:val="24"/>
        </w:rPr>
        <w:t>____________________________</w:t>
      </w:r>
      <w:r w:rsidRPr="00BD5504">
        <w:rPr>
          <w:rFonts w:ascii="Times New Roman" w:hAnsi="Times New Roman" w:cs="Times New Roman"/>
          <w:szCs w:val="24"/>
        </w:rPr>
        <w:tab/>
      </w:r>
      <w:r w:rsidRPr="00BD5504">
        <w:rPr>
          <w:rFonts w:ascii="Times New Roman" w:hAnsi="Times New Roman" w:cs="Times New Roman"/>
          <w:szCs w:val="24"/>
        </w:rPr>
        <w:tab/>
      </w:r>
      <w:r w:rsidRPr="00BD5504">
        <w:rPr>
          <w:rFonts w:ascii="Times New Roman" w:hAnsi="Times New Roman" w:cs="Times New Roman"/>
          <w:szCs w:val="24"/>
        </w:rPr>
        <w:tab/>
        <w:t xml:space="preserve">________________             </w:t>
      </w:r>
    </w:p>
    <w:p w14:paraId="161E16A6" w14:textId="77777777" w:rsidR="00BD5504" w:rsidRPr="00BD5504" w:rsidRDefault="00BD5504" w:rsidP="00BD5504">
      <w:pPr>
        <w:tabs>
          <w:tab w:val="left" w:pos="852"/>
        </w:tabs>
        <w:spacing w:after="0"/>
        <w:rPr>
          <w:rFonts w:ascii="Times New Roman" w:hAnsi="Times New Roman" w:cs="Times New Roman"/>
          <w:szCs w:val="24"/>
        </w:rPr>
      </w:pPr>
      <w:r w:rsidRPr="00BD5504">
        <w:rPr>
          <w:rFonts w:ascii="Times New Roman" w:hAnsi="Times New Roman" w:cs="Times New Roman"/>
          <w:szCs w:val="24"/>
        </w:rPr>
        <w:t>Visitor Signature</w:t>
      </w:r>
      <w:r w:rsidRPr="00BD5504">
        <w:rPr>
          <w:rFonts w:ascii="Times New Roman" w:hAnsi="Times New Roman" w:cs="Times New Roman"/>
          <w:szCs w:val="24"/>
        </w:rPr>
        <w:tab/>
        <w:t xml:space="preserve">              </w:t>
      </w:r>
      <w:r w:rsidRPr="00BD5504">
        <w:rPr>
          <w:rFonts w:ascii="Times New Roman" w:hAnsi="Times New Roman" w:cs="Times New Roman"/>
          <w:szCs w:val="24"/>
        </w:rPr>
        <w:tab/>
      </w:r>
      <w:r w:rsidRPr="00BD5504">
        <w:rPr>
          <w:rFonts w:ascii="Times New Roman" w:hAnsi="Times New Roman" w:cs="Times New Roman"/>
          <w:szCs w:val="24"/>
        </w:rPr>
        <w:tab/>
      </w:r>
      <w:r w:rsidRPr="00BD5504">
        <w:rPr>
          <w:rFonts w:ascii="Times New Roman" w:hAnsi="Times New Roman" w:cs="Times New Roman"/>
          <w:szCs w:val="24"/>
        </w:rPr>
        <w:tab/>
        <w:t>Date</w:t>
      </w:r>
    </w:p>
    <w:p w14:paraId="1B5796F4" w14:textId="77777777" w:rsidR="00BD5504" w:rsidRPr="00BD5504" w:rsidRDefault="00BD5504" w:rsidP="00BD5504">
      <w:pPr>
        <w:tabs>
          <w:tab w:val="left" w:pos="852"/>
        </w:tabs>
        <w:spacing w:after="0"/>
        <w:rPr>
          <w:rFonts w:ascii="Times New Roman" w:hAnsi="Times New Roman" w:cs="Times New Roman"/>
          <w:b/>
          <w:bCs/>
          <w:szCs w:val="24"/>
        </w:rPr>
      </w:pPr>
      <w:r w:rsidRPr="00BD5504">
        <w:rPr>
          <w:rFonts w:ascii="Times New Roman" w:hAnsi="Times New Roman" w:cs="Times New Roman"/>
          <w:b/>
          <w:bCs/>
          <w:szCs w:val="24"/>
        </w:rPr>
        <w:t xml:space="preserve"> </w:t>
      </w:r>
    </w:p>
    <w:p w14:paraId="5969355C" w14:textId="77777777" w:rsidR="00BD5504" w:rsidRPr="00BD5504" w:rsidRDefault="00BD5504" w:rsidP="00BD5504">
      <w:pPr>
        <w:tabs>
          <w:tab w:val="left" w:pos="852"/>
        </w:tabs>
        <w:spacing w:after="0"/>
        <w:rPr>
          <w:rFonts w:ascii="Times New Roman" w:hAnsi="Times New Roman" w:cs="Times New Roman"/>
          <w:szCs w:val="24"/>
        </w:rPr>
      </w:pPr>
      <w:r w:rsidRPr="00BD5504">
        <w:rPr>
          <w:rFonts w:ascii="Times New Roman" w:hAnsi="Times New Roman" w:cs="Times New Roman"/>
          <w:szCs w:val="24"/>
        </w:rPr>
        <w:lastRenderedPageBreak/>
        <w:t xml:space="preserve">Based on the answers provided above, access to facility have been: </w:t>
      </w:r>
      <w:sdt>
        <w:sdtPr>
          <w:rPr>
            <w:rFonts w:ascii="Times New Roman" w:hAnsi="Times New Roman" w:cs="Times New Roman"/>
            <w:szCs w:val="24"/>
          </w:rPr>
          <w:id w:val="-1191995175"/>
          <w14:checkbox>
            <w14:checked w14:val="0"/>
            <w14:checkedState w14:val="2612" w14:font="MS Gothic"/>
            <w14:uncheckedState w14:val="2610" w14:font="MS Gothic"/>
          </w14:checkbox>
        </w:sdtPr>
        <w:sdtEndPr/>
        <w:sdtContent>
          <w:r w:rsidRPr="00BD5504">
            <w:rPr>
              <w:rFonts w:ascii="Segoe UI Symbol" w:hAnsi="Segoe UI Symbol" w:cs="Segoe UI Symbol"/>
              <w:szCs w:val="24"/>
            </w:rPr>
            <w:t>☐</w:t>
          </w:r>
        </w:sdtContent>
      </w:sdt>
      <w:r w:rsidRPr="00BD5504">
        <w:rPr>
          <w:rFonts w:ascii="Times New Roman" w:hAnsi="Times New Roman" w:cs="Times New Roman"/>
          <w:szCs w:val="24"/>
        </w:rPr>
        <w:t xml:space="preserve"> Approved </w:t>
      </w:r>
      <w:sdt>
        <w:sdtPr>
          <w:rPr>
            <w:rFonts w:ascii="Times New Roman" w:hAnsi="Times New Roman" w:cs="Times New Roman"/>
            <w:szCs w:val="24"/>
          </w:rPr>
          <w:id w:val="81199245"/>
          <w14:checkbox>
            <w14:checked w14:val="0"/>
            <w14:checkedState w14:val="2612" w14:font="MS Gothic"/>
            <w14:uncheckedState w14:val="2610" w14:font="MS Gothic"/>
          </w14:checkbox>
        </w:sdtPr>
        <w:sdtEndPr/>
        <w:sdtContent>
          <w:r w:rsidRPr="00BD5504">
            <w:rPr>
              <w:rFonts w:ascii="Segoe UI Symbol" w:hAnsi="Segoe UI Symbol" w:cs="Segoe UI Symbol"/>
              <w:szCs w:val="24"/>
            </w:rPr>
            <w:t>☐</w:t>
          </w:r>
        </w:sdtContent>
      </w:sdt>
      <w:r w:rsidRPr="00BD5504">
        <w:rPr>
          <w:rFonts w:ascii="Times New Roman" w:hAnsi="Times New Roman" w:cs="Times New Roman"/>
          <w:szCs w:val="24"/>
        </w:rPr>
        <w:t xml:space="preserve"> Denied</w:t>
      </w:r>
    </w:p>
    <w:p w14:paraId="3430F280" w14:textId="77777777" w:rsidR="00BD5504" w:rsidRPr="00BD5504" w:rsidRDefault="00BD5504" w:rsidP="00BD5504">
      <w:pPr>
        <w:tabs>
          <w:tab w:val="left" w:pos="852"/>
        </w:tabs>
        <w:spacing w:after="0"/>
        <w:rPr>
          <w:rFonts w:ascii="Times New Roman" w:hAnsi="Times New Roman" w:cs="Times New Roman"/>
          <w:b/>
          <w:bCs/>
          <w:szCs w:val="24"/>
        </w:rPr>
      </w:pPr>
    </w:p>
    <w:p w14:paraId="47528F6F" w14:textId="77777777" w:rsidR="00BD5504" w:rsidRPr="00BD5504" w:rsidRDefault="00BD5504" w:rsidP="00BD5504">
      <w:pPr>
        <w:tabs>
          <w:tab w:val="left" w:pos="852"/>
        </w:tabs>
        <w:spacing w:after="0"/>
        <w:rPr>
          <w:rFonts w:ascii="Times New Roman" w:hAnsi="Times New Roman" w:cs="Times New Roman"/>
          <w:szCs w:val="24"/>
        </w:rPr>
      </w:pPr>
      <w:r w:rsidRPr="00BD5504">
        <w:rPr>
          <w:rFonts w:ascii="Times New Roman" w:hAnsi="Times New Roman" w:cs="Times New Roman"/>
          <w:szCs w:val="24"/>
        </w:rPr>
        <w:t>___________________________________</w:t>
      </w:r>
      <w:r w:rsidRPr="00BD5504">
        <w:rPr>
          <w:rFonts w:ascii="Times New Roman" w:hAnsi="Times New Roman" w:cs="Times New Roman"/>
          <w:szCs w:val="24"/>
        </w:rPr>
        <w:tab/>
      </w:r>
      <w:r w:rsidRPr="00BD5504">
        <w:rPr>
          <w:rFonts w:ascii="Times New Roman" w:hAnsi="Times New Roman" w:cs="Times New Roman"/>
          <w:szCs w:val="24"/>
        </w:rPr>
        <w:tab/>
        <w:t>________________</w:t>
      </w:r>
    </w:p>
    <w:p w14:paraId="45557682" w14:textId="77777777" w:rsidR="00BD5504" w:rsidRPr="00BD5504" w:rsidRDefault="00BD5504" w:rsidP="00BD5504">
      <w:pPr>
        <w:tabs>
          <w:tab w:val="left" w:pos="852"/>
        </w:tabs>
        <w:spacing w:after="0"/>
        <w:rPr>
          <w:rFonts w:ascii="Times New Roman" w:hAnsi="Times New Roman" w:cs="Times New Roman"/>
          <w:szCs w:val="24"/>
        </w:rPr>
      </w:pPr>
      <w:r w:rsidRPr="00BD5504">
        <w:rPr>
          <w:rFonts w:ascii="Times New Roman" w:hAnsi="Times New Roman" w:cs="Times New Roman"/>
          <w:szCs w:val="24"/>
        </w:rPr>
        <w:t xml:space="preserve">Printed name of </w:t>
      </w:r>
      <w:r w:rsidRPr="00BD5504">
        <w:rPr>
          <w:rFonts w:ascii="Times New Roman" w:hAnsi="Times New Roman" w:cs="Times New Roman"/>
          <w:color w:val="FF0000"/>
          <w:szCs w:val="24"/>
        </w:rPr>
        <w:t>[Company name]</w:t>
      </w:r>
      <w:r w:rsidRPr="00BD5504">
        <w:rPr>
          <w:rFonts w:ascii="Times New Roman" w:hAnsi="Times New Roman" w:cs="Times New Roman"/>
          <w:szCs w:val="24"/>
        </w:rPr>
        <w:t xml:space="preserve"> employee</w:t>
      </w:r>
      <w:r w:rsidRPr="00BD5504">
        <w:rPr>
          <w:rFonts w:ascii="Times New Roman" w:hAnsi="Times New Roman" w:cs="Times New Roman"/>
          <w:szCs w:val="24"/>
        </w:rPr>
        <w:tab/>
      </w:r>
      <w:r w:rsidRPr="00BD5504">
        <w:rPr>
          <w:rFonts w:ascii="Times New Roman" w:hAnsi="Times New Roman" w:cs="Times New Roman"/>
          <w:szCs w:val="24"/>
        </w:rPr>
        <w:tab/>
        <w:t>Date</w:t>
      </w:r>
    </w:p>
    <w:p w14:paraId="7AB02341" w14:textId="77777777" w:rsidR="00BD5504" w:rsidRPr="00BD5504" w:rsidRDefault="00BD5504" w:rsidP="00BD5504">
      <w:pPr>
        <w:tabs>
          <w:tab w:val="left" w:pos="852"/>
        </w:tabs>
        <w:spacing w:after="0"/>
        <w:rPr>
          <w:rFonts w:ascii="Times New Roman" w:hAnsi="Times New Roman" w:cs="Times New Roman"/>
          <w:szCs w:val="24"/>
        </w:rPr>
      </w:pPr>
    </w:p>
    <w:p w14:paraId="4A85EB5E" w14:textId="77777777" w:rsidR="00BD5504" w:rsidRPr="00BD5504" w:rsidRDefault="00BD5504" w:rsidP="00BD5504">
      <w:pPr>
        <w:tabs>
          <w:tab w:val="left" w:pos="852"/>
        </w:tabs>
        <w:spacing w:after="0"/>
        <w:rPr>
          <w:rFonts w:ascii="Times New Roman" w:hAnsi="Times New Roman" w:cs="Times New Roman"/>
          <w:szCs w:val="24"/>
        </w:rPr>
      </w:pPr>
      <w:r w:rsidRPr="00BD5504">
        <w:rPr>
          <w:rFonts w:ascii="Times New Roman" w:hAnsi="Times New Roman" w:cs="Times New Roman"/>
          <w:szCs w:val="24"/>
        </w:rPr>
        <w:t>___________________________________</w:t>
      </w:r>
      <w:r w:rsidRPr="00BD5504">
        <w:rPr>
          <w:rFonts w:ascii="Times New Roman" w:hAnsi="Times New Roman" w:cs="Times New Roman"/>
          <w:szCs w:val="24"/>
        </w:rPr>
        <w:tab/>
      </w:r>
    </w:p>
    <w:p w14:paraId="0EA34806" w14:textId="77777777" w:rsidR="00BD5504" w:rsidRPr="00BD5504" w:rsidRDefault="00BD5504" w:rsidP="00BD5504">
      <w:pPr>
        <w:tabs>
          <w:tab w:val="left" w:pos="852"/>
        </w:tabs>
        <w:spacing w:after="0"/>
        <w:rPr>
          <w:rFonts w:ascii="Times New Roman" w:hAnsi="Times New Roman" w:cs="Times New Roman"/>
          <w:szCs w:val="24"/>
        </w:rPr>
      </w:pPr>
      <w:r w:rsidRPr="00BD5504">
        <w:rPr>
          <w:rFonts w:ascii="Times New Roman" w:hAnsi="Times New Roman" w:cs="Times New Roman"/>
          <w:szCs w:val="24"/>
        </w:rPr>
        <w:t xml:space="preserve">Signature of </w:t>
      </w:r>
      <w:r w:rsidRPr="00BD5504">
        <w:rPr>
          <w:rFonts w:ascii="Times New Roman" w:hAnsi="Times New Roman" w:cs="Times New Roman"/>
          <w:color w:val="FF0000"/>
          <w:szCs w:val="24"/>
        </w:rPr>
        <w:t>[Company name]</w:t>
      </w:r>
      <w:r w:rsidRPr="00BD5504">
        <w:rPr>
          <w:rFonts w:ascii="Times New Roman" w:hAnsi="Times New Roman" w:cs="Times New Roman"/>
          <w:szCs w:val="24"/>
        </w:rPr>
        <w:t xml:space="preserve"> employee</w:t>
      </w:r>
    </w:p>
    <w:p w14:paraId="290EBD9C" w14:textId="77777777" w:rsidR="00BD5504" w:rsidRPr="00BD5504" w:rsidRDefault="00BD5504" w:rsidP="00BD5504">
      <w:pPr>
        <w:tabs>
          <w:tab w:val="left" w:pos="852"/>
        </w:tabs>
        <w:spacing w:after="0"/>
        <w:rPr>
          <w:rFonts w:ascii="Times New Roman" w:hAnsi="Times New Roman" w:cs="Times New Roman"/>
          <w:szCs w:val="24"/>
        </w:rPr>
      </w:pPr>
    </w:p>
    <w:p w14:paraId="4F19E169" w14:textId="29426DE6" w:rsidR="00BD5504" w:rsidRDefault="00BD5504" w:rsidP="00BD5504">
      <w:pPr>
        <w:shd w:val="clear" w:color="auto" w:fill="FFFFFF"/>
        <w:spacing w:after="0" w:line="276" w:lineRule="auto"/>
        <w:rPr>
          <w:rFonts w:ascii="Times New Roman" w:hAnsi="Times New Roman" w:cs="Times New Roman"/>
          <w:iCs/>
          <w:szCs w:val="24"/>
        </w:rPr>
      </w:pPr>
    </w:p>
    <w:p w14:paraId="747ED02A" w14:textId="4004E3A1" w:rsidR="00DD5138" w:rsidRDefault="00DD5138" w:rsidP="00BD5504">
      <w:pPr>
        <w:shd w:val="clear" w:color="auto" w:fill="FFFFFF"/>
        <w:spacing w:after="0" w:line="276" w:lineRule="auto"/>
        <w:rPr>
          <w:rFonts w:ascii="Times New Roman" w:hAnsi="Times New Roman" w:cs="Times New Roman"/>
          <w:iCs/>
          <w:szCs w:val="24"/>
        </w:rPr>
      </w:pPr>
    </w:p>
    <w:p w14:paraId="169D6172" w14:textId="2EB0109B" w:rsidR="00DD5138" w:rsidRDefault="00DD5138" w:rsidP="00BD5504">
      <w:pPr>
        <w:shd w:val="clear" w:color="auto" w:fill="FFFFFF"/>
        <w:spacing w:after="0" w:line="276" w:lineRule="auto"/>
        <w:rPr>
          <w:rFonts w:ascii="Times New Roman" w:hAnsi="Times New Roman" w:cs="Times New Roman"/>
          <w:iCs/>
          <w:szCs w:val="24"/>
        </w:rPr>
      </w:pPr>
    </w:p>
    <w:p w14:paraId="52C0279B" w14:textId="77777777" w:rsidR="00DD5138" w:rsidRPr="00DD5138" w:rsidRDefault="00DD5138" w:rsidP="00DD5138">
      <w:pPr>
        <w:spacing w:after="0" w:line="240" w:lineRule="auto"/>
        <w:rPr>
          <w:rFonts w:ascii="Times New Roman" w:eastAsia="Times New Roman" w:hAnsi="Times New Roman" w:cs="Times New Roman"/>
          <w:sz w:val="22"/>
        </w:rPr>
      </w:pPr>
      <w:r w:rsidRPr="00DD5138">
        <w:rPr>
          <w:rFonts w:ascii="Times New Roman" w:eastAsia="Times New Roman" w:hAnsi="Times New Roman" w:cs="Times New Roman"/>
          <w:sz w:val="22"/>
          <w:highlight w:val="yellow"/>
        </w:rPr>
        <w:t>(Date)</w:t>
      </w:r>
      <w:r w:rsidRPr="00DD5138">
        <w:rPr>
          <w:rFonts w:ascii="Times New Roman" w:eastAsia="Times New Roman" w:hAnsi="Times New Roman" w:cs="Times New Roman"/>
          <w:sz w:val="22"/>
        </w:rPr>
        <w:br/>
      </w:r>
    </w:p>
    <w:p w14:paraId="30BC38B4" w14:textId="77777777" w:rsidR="00DD5138" w:rsidRPr="00DD5138" w:rsidRDefault="00DD5138" w:rsidP="00DD5138">
      <w:pPr>
        <w:spacing w:after="0" w:line="240" w:lineRule="auto"/>
        <w:rPr>
          <w:rFonts w:ascii="Times New Roman" w:eastAsia="Times New Roman" w:hAnsi="Times New Roman" w:cs="Times New Roman"/>
          <w:sz w:val="22"/>
        </w:rPr>
      </w:pPr>
      <w:r w:rsidRPr="00DD5138">
        <w:rPr>
          <w:rFonts w:ascii="Times New Roman" w:eastAsia="Times New Roman" w:hAnsi="Times New Roman" w:cs="Times New Roman"/>
          <w:sz w:val="22"/>
        </w:rPr>
        <w:t xml:space="preserve">To: </w:t>
      </w:r>
      <w:r w:rsidRPr="00DD5138">
        <w:rPr>
          <w:rFonts w:ascii="Times New Roman" w:eastAsia="Times New Roman" w:hAnsi="Times New Roman" w:cs="Times New Roman"/>
          <w:sz w:val="22"/>
          <w:highlight w:val="yellow"/>
        </w:rPr>
        <w:t>(name)</w:t>
      </w:r>
      <w:r w:rsidRPr="00DD5138">
        <w:rPr>
          <w:rFonts w:ascii="Times New Roman" w:eastAsia="Times New Roman" w:hAnsi="Times New Roman" w:cs="Times New Roman"/>
          <w:sz w:val="22"/>
        </w:rPr>
        <w:br/>
      </w:r>
    </w:p>
    <w:p w14:paraId="3FD83199" w14:textId="77777777" w:rsidR="00DD5138" w:rsidRPr="00DD5138" w:rsidRDefault="00DD5138" w:rsidP="00DD5138">
      <w:pPr>
        <w:spacing w:after="0" w:line="240" w:lineRule="auto"/>
        <w:rPr>
          <w:rFonts w:ascii="Times New Roman" w:eastAsia="Times New Roman" w:hAnsi="Times New Roman" w:cs="Times New Roman"/>
          <w:sz w:val="22"/>
        </w:rPr>
      </w:pPr>
      <w:r w:rsidRPr="00DD5138">
        <w:rPr>
          <w:rFonts w:ascii="Times New Roman" w:eastAsia="Times New Roman" w:hAnsi="Times New Roman" w:cs="Times New Roman"/>
          <w:sz w:val="22"/>
        </w:rPr>
        <w:t>Subject: Potential Exposure to COVID-</w:t>
      </w:r>
      <w:proofErr w:type="gramStart"/>
      <w:r w:rsidRPr="00DD5138">
        <w:rPr>
          <w:rFonts w:ascii="Times New Roman" w:eastAsia="Times New Roman" w:hAnsi="Times New Roman" w:cs="Times New Roman"/>
          <w:sz w:val="22"/>
        </w:rPr>
        <w:t>19  (</w:t>
      </w:r>
      <w:proofErr w:type="gramEnd"/>
      <w:r w:rsidRPr="00DD5138">
        <w:rPr>
          <w:rFonts w:ascii="Times New Roman" w:eastAsia="Times New Roman" w:hAnsi="Times New Roman" w:cs="Times New Roman"/>
          <w:sz w:val="22"/>
        </w:rPr>
        <w:t>rev: Dec 03, 2020)</w:t>
      </w:r>
    </w:p>
    <w:p w14:paraId="63F39D1C" w14:textId="77777777" w:rsidR="00DD5138" w:rsidRPr="00DD5138" w:rsidRDefault="00DD5138" w:rsidP="00DD5138">
      <w:pPr>
        <w:spacing w:after="0" w:line="240" w:lineRule="auto"/>
        <w:rPr>
          <w:rFonts w:ascii="Times New Roman" w:eastAsia="Times New Roman" w:hAnsi="Times New Roman" w:cs="Times New Roman"/>
          <w:sz w:val="22"/>
        </w:rPr>
      </w:pPr>
    </w:p>
    <w:p w14:paraId="13DF35E8" w14:textId="77777777" w:rsidR="00DD5138" w:rsidRPr="00DD5138" w:rsidRDefault="00DD5138" w:rsidP="00DD5138">
      <w:pPr>
        <w:spacing w:after="0" w:line="240" w:lineRule="auto"/>
        <w:rPr>
          <w:rFonts w:ascii="Times New Roman" w:eastAsia="Times New Roman" w:hAnsi="Times New Roman" w:cs="Times New Roman"/>
          <w:sz w:val="22"/>
        </w:rPr>
      </w:pPr>
      <w:r w:rsidRPr="00DD5138">
        <w:rPr>
          <w:rFonts w:ascii="Times New Roman" w:eastAsia="Times New Roman" w:hAnsi="Times New Roman" w:cs="Times New Roman"/>
          <w:sz w:val="22"/>
        </w:rPr>
        <w:t>Dear (</w:t>
      </w:r>
      <w:r w:rsidRPr="00DD5138">
        <w:rPr>
          <w:rFonts w:ascii="Times New Roman" w:eastAsia="Times New Roman" w:hAnsi="Times New Roman" w:cs="Times New Roman"/>
          <w:sz w:val="22"/>
          <w:highlight w:val="yellow"/>
        </w:rPr>
        <w:t>name</w:t>
      </w:r>
      <w:r w:rsidRPr="00DD5138">
        <w:rPr>
          <w:rFonts w:ascii="Times New Roman" w:eastAsia="Times New Roman" w:hAnsi="Times New Roman" w:cs="Times New Roman"/>
          <w:sz w:val="22"/>
        </w:rPr>
        <w:t>),</w:t>
      </w:r>
    </w:p>
    <w:p w14:paraId="7523CCFC" w14:textId="77777777" w:rsidR="00DD5138" w:rsidRPr="00DD5138" w:rsidRDefault="00DD5138" w:rsidP="00DD5138">
      <w:pPr>
        <w:spacing w:after="0" w:line="240" w:lineRule="auto"/>
        <w:rPr>
          <w:rFonts w:ascii="Times New Roman" w:eastAsia="Times New Roman" w:hAnsi="Times New Roman" w:cs="Times New Roman"/>
          <w:sz w:val="22"/>
        </w:rPr>
      </w:pPr>
    </w:p>
    <w:p w14:paraId="797BD93A" w14:textId="11FD542E" w:rsidR="00DD5138" w:rsidRPr="00DD5138" w:rsidRDefault="00DD5138" w:rsidP="00DD5138">
      <w:pPr>
        <w:spacing w:after="0" w:line="240" w:lineRule="auto"/>
        <w:rPr>
          <w:rFonts w:ascii="Times New Roman" w:eastAsia="Times New Roman" w:hAnsi="Times New Roman" w:cs="Times New Roman"/>
          <w:sz w:val="22"/>
        </w:rPr>
      </w:pPr>
      <w:r w:rsidRPr="00DD5138">
        <w:rPr>
          <w:rFonts w:ascii="Times New Roman" w:eastAsia="Times New Roman" w:hAnsi="Times New Roman" w:cs="Times New Roman"/>
          <w:sz w:val="22"/>
        </w:rPr>
        <w:t xml:space="preserve">Our employees’ health and safety </w:t>
      </w:r>
      <w:proofErr w:type="gramStart"/>
      <w:r w:rsidRPr="00DD5138">
        <w:rPr>
          <w:rFonts w:ascii="Times New Roman" w:eastAsia="Times New Roman" w:hAnsi="Times New Roman" w:cs="Times New Roman"/>
          <w:sz w:val="22"/>
        </w:rPr>
        <w:t>is</w:t>
      </w:r>
      <w:proofErr w:type="gramEnd"/>
      <w:r w:rsidRPr="00DD5138">
        <w:rPr>
          <w:rFonts w:ascii="Times New Roman" w:eastAsia="Times New Roman" w:hAnsi="Times New Roman" w:cs="Times New Roman"/>
          <w:sz w:val="22"/>
        </w:rPr>
        <w:t xml:space="preserve"> our number one concern. As such, we wish to make you aware that an employee of the Company</w:t>
      </w:r>
      <w:r w:rsidRPr="00DD5138">
        <w:rPr>
          <w:rFonts w:ascii="Times New Roman" w:eastAsia="Times New Roman" w:hAnsi="Times New Roman" w:cs="Times New Roman"/>
          <w:b/>
          <w:bCs/>
          <w:sz w:val="22"/>
        </w:rPr>
        <w:t> </w:t>
      </w:r>
      <w:r w:rsidRPr="00DD5138">
        <w:rPr>
          <w:rFonts w:ascii="Times New Roman" w:eastAsia="Times New Roman" w:hAnsi="Times New Roman" w:cs="Times New Roman"/>
          <w:sz w:val="22"/>
        </w:rPr>
        <w:t xml:space="preserve">has tested positive for the novel coronavirus, COVID-19. In compliance with privacy laws, the employee’s name will not be disclosed; </w:t>
      </w:r>
      <w:r w:rsidR="00D23BFF" w:rsidRPr="00DD5138">
        <w:rPr>
          <w:rFonts w:ascii="Times New Roman" w:eastAsia="Times New Roman" w:hAnsi="Times New Roman" w:cs="Times New Roman"/>
          <w:sz w:val="22"/>
        </w:rPr>
        <w:t>however,</w:t>
      </w:r>
      <w:r w:rsidRPr="00DD5138">
        <w:rPr>
          <w:rFonts w:ascii="Times New Roman" w:eastAsia="Times New Roman" w:hAnsi="Times New Roman" w:cs="Times New Roman"/>
          <w:sz w:val="22"/>
        </w:rPr>
        <w:t xml:space="preserve"> to protect </w:t>
      </w:r>
      <w:proofErr w:type="gramStart"/>
      <w:r w:rsidRPr="00DD5138">
        <w:rPr>
          <w:rFonts w:ascii="Times New Roman" w:eastAsia="Times New Roman" w:hAnsi="Times New Roman" w:cs="Times New Roman"/>
          <w:sz w:val="22"/>
        </w:rPr>
        <w:t>all of</w:t>
      </w:r>
      <w:proofErr w:type="gramEnd"/>
      <w:r w:rsidRPr="00DD5138">
        <w:rPr>
          <w:rFonts w:ascii="Times New Roman" w:eastAsia="Times New Roman" w:hAnsi="Times New Roman" w:cs="Times New Roman"/>
          <w:sz w:val="22"/>
        </w:rPr>
        <w:t xml:space="preserve"> our employees, this letter is being provided to inform those who may have come in contact with this individual between (date) and (date) that they may have been exposed to COVID-19.  </w:t>
      </w:r>
    </w:p>
    <w:p w14:paraId="1F4985AD" w14:textId="77777777" w:rsidR="00DD5138" w:rsidRPr="00DD5138" w:rsidRDefault="00DD5138" w:rsidP="00DD5138">
      <w:pPr>
        <w:spacing w:after="0" w:line="240" w:lineRule="auto"/>
        <w:rPr>
          <w:rFonts w:ascii="Times New Roman" w:eastAsia="Times New Roman" w:hAnsi="Times New Roman" w:cs="Times New Roman"/>
          <w:sz w:val="22"/>
        </w:rPr>
      </w:pPr>
    </w:p>
    <w:p w14:paraId="6299FE36" w14:textId="77777777" w:rsidR="00DD5138" w:rsidRPr="00DD5138" w:rsidRDefault="00DD5138" w:rsidP="00DD5138">
      <w:pPr>
        <w:spacing w:after="0" w:line="240" w:lineRule="auto"/>
        <w:rPr>
          <w:rFonts w:ascii="Times New Roman" w:eastAsia="Times New Roman" w:hAnsi="Times New Roman" w:cs="Times New Roman"/>
          <w:sz w:val="22"/>
        </w:rPr>
      </w:pPr>
      <w:r w:rsidRPr="00DD5138">
        <w:rPr>
          <w:rFonts w:ascii="Times New Roman" w:eastAsia="Times New Roman" w:hAnsi="Times New Roman" w:cs="Times New Roman"/>
          <w:sz w:val="22"/>
        </w:rPr>
        <w:t xml:space="preserve">We are also notifying those people who may have worked in </w:t>
      </w:r>
      <w:proofErr w:type="gramStart"/>
      <w:r w:rsidRPr="00DD5138">
        <w:rPr>
          <w:rFonts w:ascii="Times New Roman" w:eastAsia="Times New Roman" w:hAnsi="Times New Roman" w:cs="Times New Roman"/>
          <w:sz w:val="22"/>
        </w:rPr>
        <w:t>close proximity</w:t>
      </w:r>
      <w:proofErr w:type="gramEnd"/>
      <w:r w:rsidRPr="00DD5138">
        <w:rPr>
          <w:rFonts w:ascii="Times New Roman" w:eastAsia="Times New Roman" w:hAnsi="Times New Roman" w:cs="Times New Roman"/>
          <w:sz w:val="22"/>
        </w:rPr>
        <w:t xml:space="preserve"> with this employee during the previous 24 to 48 hours of a potential exposure.  </w:t>
      </w:r>
      <w:r w:rsidRPr="00DD5138">
        <w:rPr>
          <w:rFonts w:ascii="Times New Roman" w:eastAsia="Times New Roman" w:hAnsi="Times New Roman" w:cs="Times New Roman"/>
          <w:sz w:val="22"/>
          <w:highlight w:val="cyan"/>
        </w:rPr>
        <w:t>Exposed employees need to follow guidelines from their healthcare provider and local public health officials</w:t>
      </w:r>
      <w:r w:rsidRPr="00DD5138">
        <w:rPr>
          <w:rFonts w:ascii="Times New Roman" w:eastAsia="Times New Roman" w:hAnsi="Times New Roman" w:cs="Times New Roman"/>
          <w:color w:val="FF0000"/>
          <w:sz w:val="22"/>
        </w:rPr>
        <w:t xml:space="preserve"> </w:t>
      </w:r>
      <w:r w:rsidRPr="00DD5138">
        <w:rPr>
          <w:rFonts w:ascii="Times New Roman" w:eastAsia="Times New Roman" w:hAnsi="Times New Roman" w:cs="Times New Roman"/>
          <w:sz w:val="22"/>
        </w:rPr>
        <w:t>and ensure they do not have a fever (without aid of medication) or any other symptoms such as sore throat, cough, or difficulty breathing.  If the employee DOES develop any of these symptoms, these employees are asked to consult their health care provider.  Also please contact </w:t>
      </w:r>
      <w:r w:rsidRPr="00DD5138">
        <w:rPr>
          <w:rFonts w:ascii="Times New Roman" w:eastAsia="Times New Roman" w:hAnsi="Times New Roman" w:cs="Times New Roman"/>
          <w:sz w:val="22"/>
          <w:highlight w:val="yellow"/>
        </w:rPr>
        <w:t>(name, title)</w:t>
      </w:r>
      <w:r w:rsidRPr="00DD5138">
        <w:rPr>
          <w:rFonts w:ascii="Times New Roman" w:eastAsia="Times New Roman" w:hAnsi="Times New Roman" w:cs="Times New Roman"/>
          <w:sz w:val="22"/>
        </w:rPr>
        <w:t xml:space="preserve"> at </w:t>
      </w:r>
      <w:r w:rsidRPr="00DD5138">
        <w:rPr>
          <w:rFonts w:ascii="Times New Roman" w:eastAsia="Times New Roman" w:hAnsi="Times New Roman" w:cs="Times New Roman"/>
          <w:sz w:val="22"/>
          <w:highlight w:val="yellow"/>
        </w:rPr>
        <w:t>(contact information)</w:t>
      </w:r>
      <w:r w:rsidRPr="00DD5138">
        <w:rPr>
          <w:rFonts w:ascii="Times New Roman" w:eastAsia="Times New Roman" w:hAnsi="Times New Roman" w:cs="Times New Roman"/>
          <w:b/>
          <w:bCs/>
          <w:sz w:val="22"/>
        </w:rPr>
        <w:t> </w:t>
      </w:r>
      <w:r w:rsidRPr="00DD5138">
        <w:rPr>
          <w:rFonts w:ascii="Times New Roman" w:eastAsia="Times New Roman" w:hAnsi="Times New Roman" w:cs="Times New Roman"/>
          <w:sz w:val="22"/>
        </w:rPr>
        <w:t>at the Company</w:t>
      </w:r>
      <w:r w:rsidRPr="00DD5138">
        <w:rPr>
          <w:rFonts w:ascii="Times New Roman" w:eastAsia="Times New Roman" w:hAnsi="Times New Roman" w:cs="Times New Roman"/>
          <w:b/>
          <w:bCs/>
          <w:sz w:val="22"/>
        </w:rPr>
        <w:t xml:space="preserve"> </w:t>
      </w:r>
      <w:r w:rsidRPr="00DD5138">
        <w:rPr>
          <w:rFonts w:ascii="Times New Roman" w:eastAsia="Times New Roman" w:hAnsi="Times New Roman" w:cs="Times New Roman"/>
          <w:sz w:val="22"/>
        </w:rPr>
        <w:t xml:space="preserve">as soon as possible. It is generally recommended by the CDC that persons exhibiting symptoms of COVID-19 should stay home for at least: </w:t>
      </w:r>
    </w:p>
    <w:p w14:paraId="48BA3894" w14:textId="77777777" w:rsidR="00DD5138" w:rsidRPr="00DD5138" w:rsidRDefault="00DD5138" w:rsidP="00DD5138">
      <w:pPr>
        <w:numPr>
          <w:ilvl w:val="0"/>
          <w:numId w:val="11"/>
        </w:numPr>
        <w:spacing w:after="0" w:line="240" w:lineRule="auto"/>
        <w:ind w:left="990"/>
        <w:rPr>
          <w:rFonts w:ascii="Times New Roman" w:eastAsia="Times New Roman" w:hAnsi="Times New Roman" w:cs="Times New Roman"/>
          <w:sz w:val="22"/>
        </w:rPr>
      </w:pPr>
      <w:r w:rsidRPr="00DD5138">
        <w:rPr>
          <w:rFonts w:ascii="Times New Roman" w:eastAsia="Times New Roman" w:hAnsi="Times New Roman" w:cs="Times New Roman"/>
          <w:sz w:val="22"/>
        </w:rPr>
        <w:t>Ten (10) days from when the symptoms began; and then</w:t>
      </w:r>
    </w:p>
    <w:p w14:paraId="2B19733D" w14:textId="77777777" w:rsidR="00DD5138" w:rsidRPr="00DD5138" w:rsidRDefault="00DD5138" w:rsidP="00DD5138">
      <w:pPr>
        <w:numPr>
          <w:ilvl w:val="0"/>
          <w:numId w:val="11"/>
        </w:numPr>
        <w:spacing w:after="0" w:line="240" w:lineRule="auto"/>
        <w:ind w:left="990"/>
        <w:rPr>
          <w:rFonts w:ascii="Times New Roman" w:eastAsia="Times New Roman" w:hAnsi="Times New Roman" w:cs="Times New Roman"/>
          <w:sz w:val="22"/>
        </w:rPr>
      </w:pPr>
      <w:r w:rsidRPr="00DD5138">
        <w:rPr>
          <w:rFonts w:ascii="Times New Roman" w:eastAsia="Times New Roman" w:hAnsi="Times New Roman" w:cs="Times New Roman"/>
          <w:sz w:val="22"/>
        </w:rPr>
        <w:t>Have gone twenty-four (24) hours without a fever (without aid of medication).</w:t>
      </w:r>
    </w:p>
    <w:p w14:paraId="0A66AD1A" w14:textId="77777777" w:rsidR="00DD5138" w:rsidRPr="00DD5138" w:rsidRDefault="00DD5138" w:rsidP="00DD5138">
      <w:pPr>
        <w:spacing w:after="0" w:line="240" w:lineRule="auto"/>
        <w:rPr>
          <w:rFonts w:ascii="Times New Roman" w:eastAsia="Times New Roman" w:hAnsi="Times New Roman" w:cs="Times New Roman"/>
          <w:sz w:val="22"/>
        </w:rPr>
      </w:pPr>
    </w:p>
    <w:p w14:paraId="200B6BEE" w14:textId="77777777" w:rsidR="00DD5138" w:rsidRPr="00DD5138" w:rsidRDefault="00DD5138" w:rsidP="00DD5138">
      <w:pPr>
        <w:spacing w:after="0" w:line="240" w:lineRule="auto"/>
        <w:rPr>
          <w:rFonts w:ascii="Times New Roman" w:eastAsia="Times New Roman" w:hAnsi="Times New Roman" w:cs="Times New Roman"/>
          <w:sz w:val="22"/>
        </w:rPr>
      </w:pPr>
      <w:r w:rsidRPr="00DD5138">
        <w:rPr>
          <w:rFonts w:ascii="Times New Roman" w:eastAsia="Times New Roman" w:hAnsi="Times New Roman" w:cs="Times New Roman"/>
          <w:b/>
          <w:bCs/>
          <w:sz w:val="22"/>
        </w:rPr>
        <w:t>[OPTIONAL]</w:t>
      </w:r>
      <w:r w:rsidRPr="00DD5138">
        <w:rPr>
          <w:rFonts w:ascii="Times New Roman" w:eastAsia="Times New Roman" w:hAnsi="Times New Roman" w:cs="Times New Roman"/>
          <w:sz w:val="22"/>
        </w:rPr>
        <w:t xml:space="preserve"> </w:t>
      </w:r>
      <w:r w:rsidRPr="00DD5138">
        <w:rPr>
          <w:rFonts w:ascii="Times New Roman" w:eastAsia="Times New Roman" w:hAnsi="Times New Roman" w:cs="Times New Roman"/>
          <w:color w:val="0070C0"/>
          <w:sz w:val="22"/>
        </w:rPr>
        <w:t xml:space="preserve">NOTE: If you choose to consult a health care provider and are advised to self-isolate or quarantine, you may be eligible for Emergency Paid Sick Leave under the Families First Coronavirus Response Act (FFCRA).  Please check with </w:t>
      </w:r>
      <w:r w:rsidRPr="00DD5138">
        <w:rPr>
          <w:rFonts w:ascii="Times New Roman" w:eastAsia="Times New Roman" w:hAnsi="Times New Roman" w:cs="Times New Roman"/>
          <w:color w:val="0070C0"/>
          <w:sz w:val="22"/>
          <w:highlight w:val="yellow"/>
        </w:rPr>
        <w:t>(name, title)</w:t>
      </w:r>
      <w:r w:rsidRPr="00DD5138">
        <w:rPr>
          <w:rFonts w:ascii="Times New Roman" w:eastAsia="Times New Roman" w:hAnsi="Times New Roman" w:cs="Times New Roman"/>
          <w:color w:val="0070C0"/>
          <w:sz w:val="22"/>
        </w:rPr>
        <w:t xml:space="preserve"> to determine if EPSL or any other type(s) of paid leave may be available to you.</w:t>
      </w:r>
    </w:p>
    <w:p w14:paraId="713846C0" w14:textId="77777777" w:rsidR="00DD5138" w:rsidRPr="00DD5138" w:rsidRDefault="00DD5138" w:rsidP="00DD5138">
      <w:pPr>
        <w:spacing w:after="0" w:line="240" w:lineRule="auto"/>
        <w:rPr>
          <w:rFonts w:ascii="Times New Roman" w:eastAsia="Times New Roman" w:hAnsi="Times New Roman" w:cs="Times New Roman"/>
          <w:sz w:val="22"/>
        </w:rPr>
      </w:pPr>
    </w:p>
    <w:p w14:paraId="16FF23EC" w14:textId="77777777" w:rsidR="00DD5138" w:rsidRPr="00DD5138" w:rsidRDefault="00DD5138" w:rsidP="00DD5138">
      <w:pPr>
        <w:spacing w:after="0" w:line="240" w:lineRule="auto"/>
        <w:rPr>
          <w:rFonts w:ascii="Times New Roman" w:eastAsia="Times New Roman" w:hAnsi="Times New Roman" w:cs="Times New Roman"/>
          <w:sz w:val="22"/>
        </w:rPr>
      </w:pPr>
      <w:r w:rsidRPr="00DD5138">
        <w:rPr>
          <w:rFonts w:ascii="Times New Roman" w:eastAsia="Times New Roman" w:hAnsi="Times New Roman" w:cs="Times New Roman"/>
          <w:b/>
          <w:bCs/>
          <w:sz w:val="22"/>
        </w:rPr>
        <w:t>[OPTIONAL]</w:t>
      </w:r>
      <w:r w:rsidRPr="00DD5138">
        <w:rPr>
          <w:rFonts w:ascii="Times New Roman" w:eastAsia="Times New Roman" w:hAnsi="Times New Roman" w:cs="Times New Roman"/>
          <w:sz w:val="22"/>
        </w:rPr>
        <w:t xml:space="preserve"> </w:t>
      </w:r>
      <w:r w:rsidRPr="00DD5138">
        <w:rPr>
          <w:rFonts w:ascii="Times New Roman" w:eastAsia="Times New Roman" w:hAnsi="Times New Roman" w:cs="Times New Roman"/>
          <w:color w:val="0070C0"/>
          <w:sz w:val="22"/>
        </w:rPr>
        <w:t xml:space="preserve">The Company is taking steps to limit the risk to employee health and safety during these challenging times. Therefore, out of an abundance of caution, we will close the </w:t>
      </w:r>
      <w:r w:rsidRPr="00DD5138">
        <w:rPr>
          <w:rFonts w:ascii="Times New Roman" w:eastAsia="Times New Roman" w:hAnsi="Times New Roman" w:cs="Times New Roman"/>
          <w:color w:val="0070C0"/>
          <w:sz w:val="22"/>
          <w:highlight w:val="yellow"/>
        </w:rPr>
        <w:t>(area, departments)</w:t>
      </w:r>
      <w:r w:rsidRPr="00DD5138">
        <w:rPr>
          <w:rFonts w:ascii="Times New Roman" w:eastAsia="Times New Roman" w:hAnsi="Times New Roman" w:cs="Times New Roman"/>
          <w:color w:val="0070C0"/>
          <w:sz w:val="22"/>
        </w:rPr>
        <w:t xml:space="preserve"> between </w:t>
      </w:r>
      <w:r w:rsidRPr="00DD5138">
        <w:rPr>
          <w:rFonts w:ascii="Times New Roman" w:eastAsia="Times New Roman" w:hAnsi="Times New Roman" w:cs="Times New Roman"/>
          <w:color w:val="0070C0"/>
          <w:sz w:val="22"/>
          <w:highlight w:val="yellow"/>
        </w:rPr>
        <w:t>(date) to (date)</w:t>
      </w:r>
      <w:r w:rsidRPr="00DD5138">
        <w:rPr>
          <w:rFonts w:ascii="Times New Roman" w:eastAsia="Times New Roman" w:hAnsi="Times New Roman" w:cs="Times New Roman"/>
          <w:b/>
          <w:bCs/>
          <w:color w:val="0070C0"/>
          <w:sz w:val="22"/>
        </w:rPr>
        <w:t> </w:t>
      </w:r>
      <w:r w:rsidRPr="00DD5138">
        <w:rPr>
          <w:rFonts w:ascii="Times New Roman" w:eastAsia="Times New Roman" w:hAnsi="Times New Roman" w:cs="Times New Roman"/>
          <w:color w:val="0070C0"/>
          <w:sz w:val="22"/>
        </w:rPr>
        <w:t xml:space="preserve">to clean and disinfect the area. Employees who work at </w:t>
      </w:r>
      <w:r w:rsidRPr="00DD5138">
        <w:rPr>
          <w:rFonts w:ascii="Times New Roman" w:eastAsia="Times New Roman" w:hAnsi="Times New Roman" w:cs="Times New Roman"/>
          <w:color w:val="0070C0"/>
          <w:sz w:val="22"/>
          <w:highlight w:val="yellow"/>
        </w:rPr>
        <w:t>(area, departments)</w:t>
      </w:r>
      <w:r w:rsidRPr="00DD5138">
        <w:rPr>
          <w:rFonts w:ascii="Times New Roman" w:eastAsia="Times New Roman" w:hAnsi="Times New Roman" w:cs="Times New Roman"/>
          <w:color w:val="0070C0"/>
          <w:sz w:val="22"/>
        </w:rPr>
        <w:t xml:space="preserve"> are asked to check with your supervisor to make alternative work arrangements where possible (e.g.  working remotely) while this location is closed and cleaned. Please consult with </w:t>
      </w:r>
      <w:r w:rsidRPr="00DD5138">
        <w:rPr>
          <w:rFonts w:ascii="Times New Roman" w:eastAsia="Times New Roman" w:hAnsi="Times New Roman" w:cs="Times New Roman"/>
          <w:color w:val="0070C0"/>
          <w:sz w:val="22"/>
          <w:highlight w:val="yellow"/>
        </w:rPr>
        <w:t>(name, title)</w:t>
      </w:r>
      <w:r w:rsidRPr="00DD5138">
        <w:rPr>
          <w:rFonts w:ascii="Times New Roman" w:eastAsia="Times New Roman" w:hAnsi="Times New Roman" w:cs="Times New Roman"/>
          <w:color w:val="0070C0"/>
          <w:sz w:val="22"/>
        </w:rPr>
        <w:t> for additional instructions and information.</w:t>
      </w:r>
    </w:p>
    <w:p w14:paraId="5511C510" w14:textId="77777777" w:rsidR="00DD5138" w:rsidRPr="00DD5138" w:rsidRDefault="00DD5138" w:rsidP="00DD5138">
      <w:pPr>
        <w:spacing w:after="0" w:line="240" w:lineRule="auto"/>
        <w:rPr>
          <w:rFonts w:ascii="Times New Roman" w:eastAsia="Times New Roman" w:hAnsi="Times New Roman" w:cs="Times New Roman"/>
          <w:sz w:val="22"/>
        </w:rPr>
      </w:pPr>
    </w:p>
    <w:p w14:paraId="25C1D6B9" w14:textId="77777777" w:rsidR="00DD5138" w:rsidRPr="00DD5138" w:rsidRDefault="00DD5138" w:rsidP="00DD5138">
      <w:pPr>
        <w:spacing w:after="0" w:line="240" w:lineRule="auto"/>
        <w:rPr>
          <w:rFonts w:ascii="Times New Roman" w:eastAsia="Times New Roman" w:hAnsi="Times New Roman" w:cs="Times New Roman"/>
          <w:sz w:val="22"/>
        </w:rPr>
      </w:pPr>
      <w:r w:rsidRPr="00DD5138">
        <w:rPr>
          <w:rFonts w:ascii="Times New Roman" w:eastAsia="Times New Roman" w:hAnsi="Times New Roman" w:cs="Times New Roman"/>
          <w:sz w:val="22"/>
        </w:rPr>
        <w:lastRenderedPageBreak/>
        <w:t>During this time, we will continue to closely monitor government and public health developments to determine other steps this Company can take during this pandemic. We also urge employees to comply with guidelines from the CDC by:</w:t>
      </w:r>
    </w:p>
    <w:p w14:paraId="18573DDE" w14:textId="77777777" w:rsidR="00DD5138" w:rsidRPr="00DD5138" w:rsidRDefault="00DD5138" w:rsidP="00DD5138">
      <w:pPr>
        <w:numPr>
          <w:ilvl w:val="0"/>
          <w:numId w:val="12"/>
        </w:numPr>
        <w:spacing w:after="0" w:line="240" w:lineRule="auto"/>
        <w:ind w:left="990"/>
        <w:rPr>
          <w:rFonts w:ascii="Times New Roman" w:eastAsia="Times New Roman" w:hAnsi="Times New Roman" w:cs="Times New Roman"/>
          <w:sz w:val="22"/>
        </w:rPr>
      </w:pPr>
      <w:r w:rsidRPr="00DD5138">
        <w:rPr>
          <w:rFonts w:ascii="Times New Roman" w:eastAsia="Times New Roman" w:hAnsi="Times New Roman" w:cs="Times New Roman"/>
          <w:sz w:val="22"/>
        </w:rPr>
        <w:t>Maintaining appropriate social distancing measures (i.e., at least six feet from others</w:t>
      </w:r>
      <w:proofErr w:type="gramStart"/>
      <w:r w:rsidRPr="00DD5138">
        <w:rPr>
          <w:rFonts w:ascii="Times New Roman" w:eastAsia="Times New Roman" w:hAnsi="Times New Roman" w:cs="Times New Roman"/>
          <w:sz w:val="22"/>
        </w:rPr>
        <w:t>);</w:t>
      </w:r>
      <w:proofErr w:type="gramEnd"/>
    </w:p>
    <w:p w14:paraId="65ED2C23" w14:textId="77777777" w:rsidR="00DD5138" w:rsidRPr="00DD5138" w:rsidRDefault="00DD5138" w:rsidP="00DD5138">
      <w:pPr>
        <w:numPr>
          <w:ilvl w:val="0"/>
          <w:numId w:val="12"/>
        </w:numPr>
        <w:spacing w:before="100" w:beforeAutospacing="1" w:after="0" w:line="240" w:lineRule="auto"/>
        <w:ind w:left="990"/>
        <w:rPr>
          <w:rFonts w:ascii="Times New Roman" w:eastAsia="Times New Roman" w:hAnsi="Times New Roman" w:cs="Times New Roman"/>
          <w:sz w:val="22"/>
        </w:rPr>
      </w:pPr>
      <w:r w:rsidRPr="00DD5138">
        <w:rPr>
          <w:rFonts w:ascii="Times New Roman" w:eastAsia="Times New Roman" w:hAnsi="Times New Roman" w:cs="Times New Roman"/>
          <w:sz w:val="22"/>
        </w:rPr>
        <w:t xml:space="preserve">Avoiding touching of the </w:t>
      </w:r>
      <w:proofErr w:type="gramStart"/>
      <w:r w:rsidRPr="00DD5138">
        <w:rPr>
          <w:rFonts w:ascii="Times New Roman" w:eastAsia="Times New Roman" w:hAnsi="Times New Roman" w:cs="Times New Roman"/>
          <w:sz w:val="22"/>
        </w:rPr>
        <w:t>face;</w:t>
      </w:r>
      <w:proofErr w:type="gramEnd"/>
    </w:p>
    <w:p w14:paraId="56C32749" w14:textId="77777777" w:rsidR="00DD5138" w:rsidRPr="00DD5138" w:rsidRDefault="00DD5138" w:rsidP="00DD5138">
      <w:pPr>
        <w:numPr>
          <w:ilvl w:val="0"/>
          <w:numId w:val="12"/>
        </w:numPr>
        <w:spacing w:before="100" w:beforeAutospacing="1" w:after="0" w:line="240" w:lineRule="auto"/>
        <w:ind w:left="990"/>
        <w:rPr>
          <w:rFonts w:ascii="Times New Roman" w:eastAsia="Times New Roman" w:hAnsi="Times New Roman" w:cs="Times New Roman"/>
          <w:sz w:val="22"/>
        </w:rPr>
      </w:pPr>
      <w:r w:rsidRPr="00DD5138">
        <w:rPr>
          <w:rFonts w:ascii="Times New Roman" w:eastAsia="Times New Roman" w:hAnsi="Times New Roman" w:cs="Times New Roman"/>
          <w:sz w:val="22"/>
        </w:rPr>
        <w:t>Washing your hands frequently; and</w:t>
      </w:r>
    </w:p>
    <w:p w14:paraId="17C6FCEE" w14:textId="77777777" w:rsidR="00DD5138" w:rsidRPr="00DD5138" w:rsidRDefault="00DD5138" w:rsidP="00DD5138">
      <w:pPr>
        <w:numPr>
          <w:ilvl w:val="0"/>
          <w:numId w:val="12"/>
        </w:numPr>
        <w:spacing w:before="100" w:beforeAutospacing="1" w:after="0" w:line="240" w:lineRule="auto"/>
        <w:ind w:left="990"/>
        <w:rPr>
          <w:rFonts w:ascii="Times New Roman" w:eastAsia="Times New Roman" w:hAnsi="Times New Roman" w:cs="Times New Roman"/>
          <w:sz w:val="22"/>
        </w:rPr>
      </w:pPr>
      <w:r w:rsidRPr="00DD5138">
        <w:rPr>
          <w:rFonts w:ascii="Times New Roman" w:eastAsia="Times New Roman" w:hAnsi="Times New Roman" w:cs="Times New Roman"/>
          <w:sz w:val="22"/>
        </w:rPr>
        <w:t>Wearing a mask or other face covering.</w:t>
      </w:r>
    </w:p>
    <w:p w14:paraId="47E1EF08" w14:textId="77777777" w:rsidR="00DD5138" w:rsidRPr="00DD5138" w:rsidRDefault="00DD5138" w:rsidP="00DD5138">
      <w:pPr>
        <w:spacing w:after="0" w:line="240" w:lineRule="auto"/>
        <w:rPr>
          <w:ins w:id="2" w:author="Kay Gillespie" w:date="2020-04-12T21:26:00Z"/>
          <w:rFonts w:ascii="Times New Roman" w:eastAsia="Times New Roman" w:hAnsi="Times New Roman" w:cs="Times New Roman"/>
          <w:sz w:val="22"/>
        </w:rPr>
      </w:pPr>
    </w:p>
    <w:p w14:paraId="419BE511" w14:textId="77777777" w:rsidR="00DD5138" w:rsidRPr="00DD5138" w:rsidRDefault="00DD5138" w:rsidP="00DD5138">
      <w:pPr>
        <w:spacing w:after="0" w:line="240" w:lineRule="auto"/>
        <w:rPr>
          <w:rFonts w:ascii="Times New Roman" w:eastAsia="Times New Roman" w:hAnsi="Times New Roman" w:cs="Times New Roman"/>
          <w:sz w:val="22"/>
        </w:rPr>
      </w:pPr>
      <w:r w:rsidRPr="00DD5138">
        <w:rPr>
          <w:rFonts w:ascii="Times New Roman" w:eastAsia="Times New Roman" w:hAnsi="Times New Roman" w:cs="Times New Roman"/>
          <w:sz w:val="22"/>
        </w:rPr>
        <w:t>Please contact (</w:t>
      </w:r>
      <w:r w:rsidRPr="00DD5138">
        <w:rPr>
          <w:rFonts w:ascii="Times New Roman" w:eastAsia="Times New Roman" w:hAnsi="Times New Roman" w:cs="Times New Roman"/>
          <w:sz w:val="22"/>
          <w:highlight w:val="yellow"/>
        </w:rPr>
        <w:t>name</w:t>
      </w:r>
      <w:r w:rsidRPr="00DD5138">
        <w:rPr>
          <w:rFonts w:ascii="Times New Roman" w:eastAsia="Times New Roman" w:hAnsi="Times New Roman" w:cs="Times New Roman"/>
          <w:sz w:val="22"/>
        </w:rPr>
        <w:t>) if you have any questions or concerns.</w:t>
      </w:r>
    </w:p>
    <w:p w14:paraId="14AF8AE1" w14:textId="77777777" w:rsidR="00DD5138" w:rsidRPr="00DD5138" w:rsidRDefault="00DD5138" w:rsidP="00DD5138">
      <w:pPr>
        <w:spacing w:after="0" w:line="240" w:lineRule="auto"/>
        <w:rPr>
          <w:rFonts w:ascii="Times New Roman" w:eastAsia="Times New Roman" w:hAnsi="Times New Roman" w:cs="Times New Roman"/>
          <w:sz w:val="22"/>
        </w:rPr>
      </w:pPr>
    </w:p>
    <w:p w14:paraId="2D6F9B14" w14:textId="77777777" w:rsidR="00DD5138" w:rsidRPr="00DD5138" w:rsidRDefault="00DD5138" w:rsidP="00DD5138">
      <w:pPr>
        <w:spacing w:after="0" w:line="240" w:lineRule="auto"/>
        <w:rPr>
          <w:rFonts w:ascii="Times New Roman" w:eastAsia="Times New Roman" w:hAnsi="Times New Roman" w:cs="Times New Roman"/>
          <w:sz w:val="22"/>
        </w:rPr>
      </w:pPr>
      <w:r w:rsidRPr="00DD5138">
        <w:rPr>
          <w:rFonts w:ascii="Times New Roman" w:eastAsia="Times New Roman" w:hAnsi="Times New Roman" w:cs="Times New Roman"/>
          <w:sz w:val="22"/>
        </w:rPr>
        <w:t>Sincerely,</w:t>
      </w:r>
    </w:p>
    <w:p w14:paraId="2D9D10BA" w14:textId="77777777" w:rsidR="00DD5138" w:rsidRPr="00DD5138" w:rsidRDefault="00DD5138" w:rsidP="00DD5138">
      <w:pPr>
        <w:spacing w:after="0" w:line="240" w:lineRule="auto"/>
        <w:rPr>
          <w:rFonts w:ascii="Times New Roman" w:eastAsia="Times New Roman" w:hAnsi="Times New Roman" w:cs="Times New Roman"/>
          <w:b/>
          <w:bCs/>
          <w:sz w:val="22"/>
        </w:rPr>
      </w:pPr>
    </w:p>
    <w:p w14:paraId="3A28EB30" w14:textId="77777777" w:rsidR="00DD5138" w:rsidRPr="00DD5138" w:rsidRDefault="00DD5138" w:rsidP="00DD5138">
      <w:pPr>
        <w:spacing w:after="0" w:line="240" w:lineRule="auto"/>
        <w:rPr>
          <w:rFonts w:ascii="Times New Roman" w:eastAsia="Times New Roman" w:hAnsi="Times New Roman" w:cs="Times New Roman"/>
          <w:sz w:val="22"/>
          <w:highlight w:val="yellow"/>
        </w:rPr>
      </w:pPr>
      <w:r w:rsidRPr="00DD5138">
        <w:rPr>
          <w:rFonts w:ascii="Times New Roman" w:eastAsia="Times New Roman" w:hAnsi="Times New Roman" w:cs="Times New Roman"/>
          <w:sz w:val="22"/>
          <w:highlight w:val="yellow"/>
        </w:rPr>
        <w:t>Name</w:t>
      </w:r>
    </w:p>
    <w:p w14:paraId="4ED35CF0" w14:textId="77777777" w:rsidR="00DD5138" w:rsidRPr="00DD5138" w:rsidRDefault="00DD5138" w:rsidP="00DD5138">
      <w:pPr>
        <w:spacing w:after="0" w:line="240" w:lineRule="auto"/>
        <w:rPr>
          <w:rFonts w:ascii="Times New Roman" w:eastAsia="Times New Roman" w:hAnsi="Times New Roman" w:cs="Times New Roman"/>
          <w:sz w:val="22"/>
          <w:highlight w:val="yellow"/>
        </w:rPr>
      </w:pPr>
      <w:r w:rsidRPr="00DD5138">
        <w:rPr>
          <w:rFonts w:ascii="Times New Roman" w:eastAsia="Times New Roman" w:hAnsi="Times New Roman" w:cs="Times New Roman"/>
          <w:sz w:val="22"/>
          <w:highlight w:val="yellow"/>
        </w:rPr>
        <w:t>Title</w:t>
      </w:r>
    </w:p>
    <w:p w14:paraId="26C4460D" w14:textId="0D54DCBE" w:rsidR="00DD5138" w:rsidRPr="00BD5504" w:rsidRDefault="00DD5138" w:rsidP="00DD5138">
      <w:pPr>
        <w:spacing w:after="0" w:line="240" w:lineRule="auto"/>
        <w:rPr>
          <w:rFonts w:ascii="Times New Roman" w:hAnsi="Times New Roman" w:cs="Times New Roman"/>
          <w:iCs/>
          <w:szCs w:val="24"/>
        </w:rPr>
      </w:pPr>
      <w:r w:rsidRPr="00DD5138">
        <w:rPr>
          <w:rFonts w:ascii="Times New Roman" w:eastAsia="Times New Roman" w:hAnsi="Times New Roman" w:cs="Times New Roman"/>
          <w:sz w:val="22"/>
          <w:highlight w:val="yellow"/>
        </w:rPr>
        <w:t>Contact information</w:t>
      </w:r>
    </w:p>
    <w:sectPr w:rsidR="00DD5138" w:rsidRPr="00BD5504" w:rsidSect="00C04140">
      <w:headerReference w:type="default" r:id="rId8"/>
      <w:footerReference w:type="default" r:id="rId9"/>
      <w:pgSz w:w="12240" w:h="15840"/>
      <w:pgMar w:top="99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AF9037" w14:textId="77777777" w:rsidR="00211C56" w:rsidRDefault="00211C56" w:rsidP="00276BCB">
      <w:pPr>
        <w:spacing w:after="0" w:line="240" w:lineRule="auto"/>
      </w:pPr>
      <w:r>
        <w:separator/>
      </w:r>
    </w:p>
  </w:endnote>
  <w:endnote w:type="continuationSeparator" w:id="0">
    <w:p w14:paraId="34461010" w14:textId="77777777" w:rsidR="00211C56" w:rsidRDefault="00211C56" w:rsidP="00276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71570306"/>
      <w:docPartObj>
        <w:docPartGallery w:val="Page Numbers (Bottom of Page)"/>
        <w:docPartUnique/>
      </w:docPartObj>
    </w:sdtPr>
    <w:sdtEndPr>
      <w:rPr>
        <w:noProof/>
      </w:rPr>
    </w:sdtEndPr>
    <w:sdtContent>
      <w:p w14:paraId="261F23B6" w14:textId="7249ED79" w:rsidR="00276BCB" w:rsidRDefault="00276BCB">
        <w:pPr>
          <w:pStyle w:val="Footer"/>
          <w:jc w:val="right"/>
        </w:pPr>
        <w:r w:rsidRPr="00276BCB">
          <w:rPr>
            <w:rFonts w:ascii="Times New Roman" w:hAnsi="Times New Roman" w:cs="Times New Roman"/>
          </w:rPr>
          <w:fldChar w:fldCharType="begin"/>
        </w:r>
        <w:r w:rsidRPr="00276BCB">
          <w:rPr>
            <w:rFonts w:ascii="Times New Roman" w:hAnsi="Times New Roman" w:cs="Times New Roman"/>
          </w:rPr>
          <w:instrText xml:space="preserve"> PAGE   \* MERGEFORMAT </w:instrText>
        </w:r>
        <w:r w:rsidRPr="00276BCB">
          <w:rPr>
            <w:rFonts w:ascii="Times New Roman" w:hAnsi="Times New Roman" w:cs="Times New Roman"/>
          </w:rPr>
          <w:fldChar w:fldCharType="separate"/>
        </w:r>
        <w:r w:rsidR="00E418F0">
          <w:rPr>
            <w:rFonts w:ascii="Times New Roman" w:hAnsi="Times New Roman" w:cs="Times New Roman"/>
            <w:noProof/>
          </w:rPr>
          <w:t>1</w:t>
        </w:r>
        <w:r w:rsidRPr="00276BCB">
          <w:rPr>
            <w:rFonts w:ascii="Times New Roman" w:hAnsi="Times New Roman" w:cs="Times New Roman"/>
            <w:noProof/>
          </w:rPr>
          <w:fldChar w:fldCharType="end"/>
        </w:r>
      </w:p>
    </w:sdtContent>
  </w:sdt>
  <w:p w14:paraId="780C5E38" w14:textId="77777777" w:rsidR="00276BCB" w:rsidRDefault="00276B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348B22" w14:textId="77777777" w:rsidR="00211C56" w:rsidRDefault="00211C56" w:rsidP="00276BCB">
      <w:pPr>
        <w:spacing w:after="0" w:line="240" w:lineRule="auto"/>
      </w:pPr>
      <w:r>
        <w:separator/>
      </w:r>
    </w:p>
  </w:footnote>
  <w:footnote w:type="continuationSeparator" w:id="0">
    <w:p w14:paraId="39FDE6A4" w14:textId="77777777" w:rsidR="00211C56" w:rsidRDefault="00211C56" w:rsidP="00276B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0241DA" w14:textId="3EB099D9" w:rsidR="00C04140" w:rsidRPr="00685AEB" w:rsidRDefault="00C04140" w:rsidP="00C04140">
    <w:pPr>
      <w:pStyle w:val="Header"/>
      <w:rPr>
        <w:i/>
        <w:sz w:val="16"/>
        <w:szCs w:val="14"/>
      </w:rPr>
    </w:pPr>
    <w:r>
      <w:rPr>
        <w:b/>
        <w:bCs/>
        <w:i/>
        <w:sz w:val="16"/>
        <w:szCs w:val="14"/>
      </w:rPr>
      <w:t>COVID</w:t>
    </w:r>
    <w:r w:rsidRPr="00685AEB">
      <w:rPr>
        <w:b/>
        <w:bCs/>
        <w:i/>
        <w:sz w:val="16"/>
        <w:szCs w:val="14"/>
      </w:rPr>
      <w:t>-19 Pandemic Policy</w:t>
    </w:r>
  </w:p>
  <w:p w14:paraId="55A1F754" w14:textId="753B30E9" w:rsidR="00C04140" w:rsidRDefault="00C04140" w:rsidP="00C04140">
    <w:pPr>
      <w:autoSpaceDE w:val="0"/>
      <w:autoSpaceDN w:val="0"/>
      <w:adjustRightInd w:val="0"/>
      <w:spacing w:after="0" w:line="240" w:lineRule="auto"/>
      <w:rPr>
        <w:rFonts w:cstheme="minorHAnsi"/>
        <w:i/>
        <w:iCs/>
        <w:color w:val="595959" w:themeColor="text1" w:themeTint="A6"/>
        <w:sz w:val="16"/>
        <w:szCs w:val="16"/>
        <w:shd w:val="clear" w:color="auto" w:fill="FFFFFF"/>
      </w:rPr>
    </w:pPr>
    <w:r w:rsidRPr="00C04140">
      <w:rPr>
        <w:rFonts w:cstheme="minorHAnsi"/>
        <w:i/>
        <w:iCs/>
        <w:color w:val="595959" w:themeColor="text1" w:themeTint="A6"/>
        <w:sz w:val="16"/>
        <w:szCs w:val="16"/>
        <w:shd w:val="clear" w:color="auto" w:fill="FFFFFF"/>
      </w:rPr>
      <w:t>The information contained in this policy is not intended to be exhaustive nor should any discussion or opinions be construed as legal advice. Readers should contact legal counsel for legal advice.</w:t>
    </w:r>
  </w:p>
  <w:p w14:paraId="7AD05AFE" w14:textId="77777777" w:rsidR="00C04140" w:rsidRPr="00C04140" w:rsidRDefault="00C04140" w:rsidP="00C04140">
    <w:pPr>
      <w:autoSpaceDE w:val="0"/>
      <w:autoSpaceDN w:val="0"/>
      <w:adjustRightInd w:val="0"/>
      <w:spacing w:after="0" w:line="240" w:lineRule="auto"/>
      <w:rPr>
        <w:rFonts w:cstheme="minorHAnsi"/>
        <w:i/>
        <w:iCs/>
        <w:color w:val="595959" w:themeColor="text1" w:themeTint="A6"/>
        <w:sz w:val="16"/>
        <w:szCs w:val="16"/>
        <w:shd w:val="clear" w:color="auto" w:fill="FFFFF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66545C"/>
    <w:multiLevelType w:val="hybridMultilevel"/>
    <w:tmpl w:val="488EC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C36724"/>
    <w:multiLevelType w:val="hybridMultilevel"/>
    <w:tmpl w:val="1924E4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61C32C1"/>
    <w:multiLevelType w:val="hybridMultilevel"/>
    <w:tmpl w:val="A86E3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E259D0"/>
    <w:multiLevelType w:val="multilevel"/>
    <w:tmpl w:val="705AB0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44BF1135"/>
    <w:multiLevelType w:val="multilevel"/>
    <w:tmpl w:val="B420E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D1D0D72"/>
    <w:multiLevelType w:val="hybridMultilevel"/>
    <w:tmpl w:val="1F28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E52AF4"/>
    <w:multiLevelType w:val="multilevel"/>
    <w:tmpl w:val="064E3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064212"/>
    <w:multiLevelType w:val="hybridMultilevel"/>
    <w:tmpl w:val="F5D0E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7C5BB3"/>
    <w:multiLevelType w:val="hybridMultilevel"/>
    <w:tmpl w:val="1CAC3F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1012C53"/>
    <w:multiLevelType w:val="hybridMultilevel"/>
    <w:tmpl w:val="62225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F2E7969"/>
    <w:multiLevelType w:val="hybridMultilevel"/>
    <w:tmpl w:val="A11E7A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780A7230"/>
    <w:multiLevelType w:val="hybridMultilevel"/>
    <w:tmpl w:val="EACADF72"/>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
  </w:num>
  <w:num w:numId="4">
    <w:abstractNumId w:val="5"/>
  </w:num>
  <w:num w:numId="5">
    <w:abstractNumId w:val="9"/>
  </w:num>
  <w:num w:numId="6">
    <w:abstractNumId w:val="0"/>
  </w:num>
  <w:num w:numId="7">
    <w:abstractNumId w:val="10"/>
  </w:num>
  <w:num w:numId="8">
    <w:abstractNumId w:val="2"/>
  </w:num>
  <w:num w:numId="9">
    <w:abstractNumId w:val="8"/>
  </w:num>
  <w:num w:numId="10">
    <w:abstractNumId w:val="7"/>
  </w:num>
  <w:num w:numId="11">
    <w:abstractNumId w:val="6"/>
  </w:num>
  <w:num w:numId="1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ay Gillespie">
    <w15:presenceInfo w15:providerId="AD" w15:userId="S-1-5-21-2497569000-2777071204-1484557829-11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B5D"/>
    <w:rsid w:val="00002B7C"/>
    <w:rsid w:val="00027450"/>
    <w:rsid w:val="00037E4A"/>
    <w:rsid w:val="0005543D"/>
    <w:rsid w:val="00065DC0"/>
    <w:rsid w:val="000E0DCC"/>
    <w:rsid w:val="000F3F78"/>
    <w:rsid w:val="00110A3C"/>
    <w:rsid w:val="00160702"/>
    <w:rsid w:val="0016758F"/>
    <w:rsid w:val="0017749E"/>
    <w:rsid w:val="0019219C"/>
    <w:rsid w:val="001F0A18"/>
    <w:rsid w:val="00211C56"/>
    <w:rsid w:val="00212327"/>
    <w:rsid w:val="0021454B"/>
    <w:rsid w:val="002166F1"/>
    <w:rsid w:val="00263DB0"/>
    <w:rsid w:val="00270EB0"/>
    <w:rsid w:val="002757E0"/>
    <w:rsid w:val="00276BCB"/>
    <w:rsid w:val="00283AC7"/>
    <w:rsid w:val="002B7917"/>
    <w:rsid w:val="002C6B6C"/>
    <w:rsid w:val="002D1BA0"/>
    <w:rsid w:val="002D4713"/>
    <w:rsid w:val="002F688D"/>
    <w:rsid w:val="0030238F"/>
    <w:rsid w:val="003176F1"/>
    <w:rsid w:val="003263D5"/>
    <w:rsid w:val="003576F1"/>
    <w:rsid w:val="003B79E1"/>
    <w:rsid w:val="003E0672"/>
    <w:rsid w:val="00455940"/>
    <w:rsid w:val="00461D4D"/>
    <w:rsid w:val="0047529F"/>
    <w:rsid w:val="004B18E7"/>
    <w:rsid w:val="004B4933"/>
    <w:rsid w:val="004C170A"/>
    <w:rsid w:val="004C545B"/>
    <w:rsid w:val="005000CF"/>
    <w:rsid w:val="00500BD9"/>
    <w:rsid w:val="00521C77"/>
    <w:rsid w:val="00540165"/>
    <w:rsid w:val="005524EC"/>
    <w:rsid w:val="00594BC5"/>
    <w:rsid w:val="005A1A60"/>
    <w:rsid w:val="00633483"/>
    <w:rsid w:val="00655EE2"/>
    <w:rsid w:val="00656163"/>
    <w:rsid w:val="006615DB"/>
    <w:rsid w:val="00675ABE"/>
    <w:rsid w:val="00685AEB"/>
    <w:rsid w:val="00710F2B"/>
    <w:rsid w:val="00727673"/>
    <w:rsid w:val="00747B0A"/>
    <w:rsid w:val="007B69DC"/>
    <w:rsid w:val="007D36F0"/>
    <w:rsid w:val="007F69D7"/>
    <w:rsid w:val="00822998"/>
    <w:rsid w:val="008662BB"/>
    <w:rsid w:val="008B0A5B"/>
    <w:rsid w:val="008B3C6E"/>
    <w:rsid w:val="008D5398"/>
    <w:rsid w:val="0092136F"/>
    <w:rsid w:val="00935B03"/>
    <w:rsid w:val="00987F03"/>
    <w:rsid w:val="00992AC0"/>
    <w:rsid w:val="009B1A5A"/>
    <w:rsid w:val="009E44AD"/>
    <w:rsid w:val="009F1926"/>
    <w:rsid w:val="009F265A"/>
    <w:rsid w:val="00A24710"/>
    <w:rsid w:val="00A504B0"/>
    <w:rsid w:val="00A73A1E"/>
    <w:rsid w:val="00A8112B"/>
    <w:rsid w:val="00A956E7"/>
    <w:rsid w:val="00AE350C"/>
    <w:rsid w:val="00B568A2"/>
    <w:rsid w:val="00B6402B"/>
    <w:rsid w:val="00B71E2E"/>
    <w:rsid w:val="00B802E1"/>
    <w:rsid w:val="00BA67D4"/>
    <w:rsid w:val="00BC3DC4"/>
    <w:rsid w:val="00BD5504"/>
    <w:rsid w:val="00BF68DB"/>
    <w:rsid w:val="00C04140"/>
    <w:rsid w:val="00C20BF6"/>
    <w:rsid w:val="00C31264"/>
    <w:rsid w:val="00C43769"/>
    <w:rsid w:val="00C50EF1"/>
    <w:rsid w:val="00CC204A"/>
    <w:rsid w:val="00CD0DEC"/>
    <w:rsid w:val="00D03A14"/>
    <w:rsid w:val="00D23BFF"/>
    <w:rsid w:val="00D3383A"/>
    <w:rsid w:val="00D909FA"/>
    <w:rsid w:val="00DA7015"/>
    <w:rsid w:val="00DD5138"/>
    <w:rsid w:val="00DF7B5D"/>
    <w:rsid w:val="00E1461D"/>
    <w:rsid w:val="00E216DD"/>
    <w:rsid w:val="00E418F0"/>
    <w:rsid w:val="00E65079"/>
    <w:rsid w:val="00E67C49"/>
    <w:rsid w:val="00E81838"/>
    <w:rsid w:val="00E85CAC"/>
    <w:rsid w:val="00EA437C"/>
    <w:rsid w:val="00F13681"/>
    <w:rsid w:val="00F976B7"/>
    <w:rsid w:val="00FB4CAB"/>
    <w:rsid w:val="00FB6F1D"/>
    <w:rsid w:val="00FD37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F5D3A"/>
  <w15:chartTrackingRefBased/>
  <w15:docId w15:val="{DB19103E-27FD-4A3E-91A6-52E95DEAA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F13681"/>
    <w:pPr>
      <w:keepNext/>
      <w:spacing w:after="0" w:line="240" w:lineRule="auto"/>
      <w:outlineLvl w:val="0"/>
    </w:pPr>
    <w:rPr>
      <w:rFonts w:ascii="Times New Roman" w:eastAsia="Times New Roman" w:hAnsi="Times New Roman"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76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6F1"/>
    <w:rPr>
      <w:rFonts w:ascii="Segoe UI" w:hAnsi="Segoe UI" w:cs="Segoe UI"/>
      <w:sz w:val="18"/>
      <w:szCs w:val="18"/>
    </w:rPr>
  </w:style>
  <w:style w:type="paragraph" w:styleId="ListParagraph">
    <w:name w:val="List Paragraph"/>
    <w:basedOn w:val="Normal"/>
    <w:uiPriority w:val="34"/>
    <w:qFormat/>
    <w:rsid w:val="00027450"/>
    <w:pPr>
      <w:ind w:left="720"/>
      <w:contextualSpacing/>
    </w:pPr>
  </w:style>
  <w:style w:type="character" w:customStyle="1" w:styleId="normaltextrun">
    <w:name w:val="normaltextrun"/>
    <w:basedOn w:val="DefaultParagraphFont"/>
    <w:rsid w:val="00FD3708"/>
  </w:style>
  <w:style w:type="character" w:customStyle="1" w:styleId="AnswerLevel3answerChar">
    <w:name w:val="+Answer Level 3.answer Char"/>
    <w:link w:val="AnswerLevel3answer"/>
    <w:locked/>
    <w:rsid w:val="00F13681"/>
    <w:rPr>
      <w:rFonts w:ascii="Trebuchet MS" w:eastAsia="Times New Roman" w:hAnsi="Trebuchet MS" w:cs="Arial"/>
    </w:rPr>
  </w:style>
  <w:style w:type="paragraph" w:customStyle="1" w:styleId="AnswerLevel3answer">
    <w:name w:val="+Answer Level 3.answer"/>
    <w:link w:val="AnswerLevel3answerChar"/>
    <w:rsid w:val="00F13681"/>
    <w:pPr>
      <w:spacing w:after="0" w:line="240" w:lineRule="auto"/>
      <w:ind w:left="360"/>
      <w:jc w:val="both"/>
    </w:pPr>
    <w:rPr>
      <w:rFonts w:ascii="Trebuchet MS" w:eastAsia="Times New Roman" w:hAnsi="Trebuchet MS" w:cs="Arial"/>
    </w:rPr>
  </w:style>
  <w:style w:type="character" w:customStyle="1" w:styleId="Heading1Char">
    <w:name w:val="Heading 1 Char"/>
    <w:basedOn w:val="DefaultParagraphFont"/>
    <w:link w:val="Heading1"/>
    <w:rsid w:val="00F13681"/>
    <w:rPr>
      <w:rFonts w:ascii="Times New Roman" w:eastAsia="Times New Roman" w:hAnsi="Times New Roman" w:cs="Times New Roman"/>
      <w:b/>
      <w:sz w:val="20"/>
      <w:szCs w:val="20"/>
    </w:rPr>
  </w:style>
  <w:style w:type="table" w:styleId="TableGrid">
    <w:name w:val="Table Grid"/>
    <w:basedOn w:val="TableNormal"/>
    <w:uiPriority w:val="39"/>
    <w:rsid w:val="00A95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61D4D"/>
    <w:rPr>
      <w:color w:val="0563C1" w:themeColor="hyperlink"/>
      <w:u w:val="single"/>
    </w:rPr>
  </w:style>
  <w:style w:type="character" w:customStyle="1" w:styleId="UnresolvedMention1">
    <w:name w:val="Unresolved Mention1"/>
    <w:basedOn w:val="DefaultParagraphFont"/>
    <w:uiPriority w:val="99"/>
    <w:semiHidden/>
    <w:unhideWhenUsed/>
    <w:rsid w:val="00461D4D"/>
    <w:rPr>
      <w:color w:val="605E5C"/>
      <w:shd w:val="clear" w:color="auto" w:fill="E1DFDD"/>
    </w:rPr>
  </w:style>
  <w:style w:type="paragraph" w:styleId="NormalWeb">
    <w:name w:val="Normal (Web)"/>
    <w:basedOn w:val="Normal"/>
    <w:uiPriority w:val="99"/>
    <w:semiHidden/>
    <w:unhideWhenUsed/>
    <w:rsid w:val="002C6B6C"/>
    <w:rPr>
      <w:rFonts w:ascii="Times New Roman" w:hAnsi="Times New Roman" w:cs="Times New Roman"/>
      <w:szCs w:val="24"/>
    </w:rPr>
  </w:style>
  <w:style w:type="paragraph" w:styleId="Header">
    <w:name w:val="header"/>
    <w:basedOn w:val="Normal"/>
    <w:link w:val="HeaderChar"/>
    <w:uiPriority w:val="99"/>
    <w:unhideWhenUsed/>
    <w:rsid w:val="00276B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6BCB"/>
  </w:style>
  <w:style w:type="paragraph" w:styleId="Footer">
    <w:name w:val="footer"/>
    <w:basedOn w:val="Normal"/>
    <w:link w:val="FooterChar"/>
    <w:uiPriority w:val="99"/>
    <w:unhideWhenUsed/>
    <w:rsid w:val="00276B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6BCB"/>
  </w:style>
  <w:style w:type="character" w:styleId="CommentReference">
    <w:name w:val="annotation reference"/>
    <w:basedOn w:val="DefaultParagraphFont"/>
    <w:uiPriority w:val="99"/>
    <w:semiHidden/>
    <w:unhideWhenUsed/>
    <w:rsid w:val="00747B0A"/>
    <w:rPr>
      <w:sz w:val="16"/>
      <w:szCs w:val="16"/>
    </w:rPr>
  </w:style>
  <w:style w:type="paragraph" w:styleId="CommentText">
    <w:name w:val="annotation text"/>
    <w:basedOn w:val="Normal"/>
    <w:link w:val="CommentTextChar"/>
    <w:uiPriority w:val="99"/>
    <w:semiHidden/>
    <w:unhideWhenUsed/>
    <w:rsid w:val="00747B0A"/>
    <w:pPr>
      <w:spacing w:line="240" w:lineRule="auto"/>
    </w:pPr>
    <w:rPr>
      <w:sz w:val="20"/>
      <w:szCs w:val="20"/>
    </w:rPr>
  </w:style>
  <w:style w:type="character" w:customStyle="1" w:styleId="CommentTextChar">
    <w:name w:val="Comment Text Char"/>
    <w:basedOn w:val="DefaultParagraphFont"/>
    <w:link w:val="CommentText"/>
    <w:uiPriority w:val="99"/>
    <w:semiHidden/>
    <w:rsid w:val="00747B0A"/>
    <w:rPr>
      <w:sz w:val="20"/>
      <w:szCs w:val="20"/>
    </w:rPr>
  </w:style>
  <w:style w:type="paragraph" w:styleId="CommentSubject">
    <w:name w:val="annotation subject"/>
    <w:basedOn w:val="CommentText"/>
    <w:next w:val="CommentText"/>
    <w:link w:val="CommentSubjectChar"/>
    <w:uiPriority w:val="99"/>
    <w:semiHidden/>
    <w:unhideWhenUsed/>
    <w:rsid w:val="00747B0A"/>
    <w:rPr>
      <w:b/>
      <w:bCs/>
    </w:rPr>
  </w:style>
  <w:style w:type="character" w:customStyle="1" w:styleId="CommentSubjectChar">
    <w:name w:val="Comment Subject Char"/>
    <w:basedOn w:val="CommentTextChar"/>
    <w:link w:val="CommentSubject"/>
    <w:uiPriority w:val="99"/>
    <w:semiHidden/>
    <w:rsid w:val="00747B0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7999925">
      <w:bodyDiv w:val="1"/>
      <w:marLeft w:val="0"/>
      <w:marRight w:val="0"/>
      <w:marTop w:val="0"/>
      <w:marBottom w:val="0"/>
      <w:divBdr>
        <w:top w:val="none" w:sz="0" w:space="0" w:color="auto"/>
        <w:left w:val="none" w:sz="0" w:space="0" w:color="auto"/>
        <w:bottom w:val="none" w:sz="0" w:space="0" w:color="auto"/>
        <w:right w:val="none" w:sz="0" w:space="0" w:color="auto"/>
      </w:divBdr>
    </w:div>
    <w:div w:id="1315259734">
      <w:bodyDiv w:val="1"/>
      <w:marLeft w:val="0"/>
      <w:marRight w:val="0"/>
      <w:marTop w:val="0"/>
      <w:marBottom w:val="0"/>
      <w:divBdr>
        <w:top w:val="none" w:sz="0" w:space="0" w:color="auto"/>
        <w:left w:val="none" w:sz="0" w:space="0" w:color="auto"/>
        <w:bottom w:val="none" w:sz="0" w:space="0" w:color="auto"/>
        <w:right w:val="none" w:sz="0" w:space="0" w:color="auto"/>
      </w:divBdr>
    </w:div>
    <w:div w:id="1696611679">
      <w:bodyDiv w:val="1"/>
      <w:marLeft w:val="0"/>
      <w:marRight w:val="0"/>
      <w:marTop w:val="0"/>
      <w:marBottom w:val="0"/>
      <w:divBdr>
        <w:top w:val="none" w:sz="0" w:space="0" w:color="auto"/>
        <w:left w:val="none" w:sz="0" w:space="0" w:color="auto"/>
        <w:bottom w:val="none" w:sz="0" w:space="0" w:color="auto"/>
        <w:right w:val="none" w:sz="0" w:space="0" w:color="auto"/>
      </w:divBdr>
    </w:div>
    <w:div w:id="2052461195">
      <w:bodyDiv w:val="1"/>
      <w:marLeft w:val="0"/>
      <w:marRight w:val="0"/>
      <w:marTop w:val="0"/>
      <w:marBottom w:val="0"/>
      <w:divBdr>
        <w:top w:val="none" w:sz="0" w:space="0" w:color="auto"/>
        <w:left w:val="none" w:sz="0" w:space="0" w:color="auto"/>
        <w:bottom w:val="none" w:sz="0" w:space="0" w:color="auto"/>
        <w:right w:val="none" w:sz="0" w:space="0" w:color="auto"/>
      </w:divBdr>
    </w:div>
    <w:div w:id="2059550676">
      <w:bodyDiv w:val="1"/>
      <w:marLeft w:val="0"/>
      <w:marRight w:val="0"/>
      <w:marTop w:val="0"/>
      <w:marBottom w:val="0"/>
      <w:divBdr>
        <w:top w:val="none" w:sz="0" w:space="0" w:color="auto"/>
        <w:left w:val="none" w:sz="0" w:space="0" w:color="auto"/>
        <w:bottom w:val="none" w:sz="0" w:space="0" w:color="auto"/>
        <w:right w:val="none" w:sz="0" w:space="0" w:color="auto"/>
      </w:divBdr>
    </w:div>
    <w:div w:id="2124419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dc.gov/handwashing/when-how-handwashing.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3584</Words>
  <Characters>20432</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Norton</dc:creator>
  <cp:keywords/>
  <dc:description/>
  <cp:lastModifiedBy>Jamie Bratton | Innovative Benefit Planning</cp:lastModifiedBy>
  <cp:revision>3</cp:revision>
  <dcterms:created xsi:type="dcterms:W3CDTF">2020-12-16T17:55:00Z</dcterms:created>
  <dcterms:modified xsi:type="dcterms:W3CDTF">2020-12-18T14:40:00Z</dcterms:modified>
</cp:coreProperties>
</file>